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0CC36" w14:textId="77777777" w:rsidR="001B3E0F" w:rsidRDefault="001B3E0F" w:rsidP="001B3E0F">
      <w:pPr>
        <w:tabs>
          <w:tab w:val="center" w:pos="4680"/>
          <w:tab w:val="left" w:pos="8361"/>
        </w:tabs>
        <w:rPr>
          <w:rFonts w:cstheme="minorHAnsi"/>
          <w:b/>
          <w:sz w:val="28"/>
        </w:rPr>
      </w:pPr>
    </w:p>
    <w:p w14:paraId="57B423C2" w14:textId="13D31CCE" w:rsidR="00563788" w:rsidRDefault="001B3E0F" w:rsidP="00F15DB0">
      <w:pPr>
        <w:pStyle w:val="Heading1"/>
        <w:spacing w:before="0"/>
        <w:jc w:val="center"/>
        <w:rPr>
          <w:rFonts w:asciiTheme="minorHAnsi" w:eastAsiaTheme="minorHAnsi" w:hAnsiTheme="minorHAnsi" w:cstheme="minorBidi"/>
          <w:b/>
          <w:iCs/>
          <w:color w:val="auto"/>
          <w:sz w:val="28"/>
          <w:szCs w:val="28"/>
        </w:rPr>
      </w:pPr>
      <w:r w:rsidRPr="00704D2E">
        <w:rPr>
          <w:rFonts w:asciiTheme="minorHAnsi" w:eastAsiaTheme="minorHAnsi" w:hAnsiTheme="minorHAnsi" w:cstheme="minorBidi"/>
          <w:b/>
          <w:iCs/>
          <w:color w:val="auto"/>
          <w:sz w:val="28"/>
          <w:szCs w:val="28"/>
        </w:rPr>
        <w:t>Standard Operating Procedure</w:t>
      </w:r>
    </w:p>
    <w:p w14:paraId="2504B7CB" w14:textId="77777777" w:rsidR="00704D2E" w:rsidRPr="00704D2E" w:rsidRDefault="00704D2E" w:rsidP="00704D2E"/>
    <w:p w14:paraId="29C26B40" w14:textId="01EEB33C" w:rsidR="00391A50" w:rsidRPr="00F15DB0" w:rsidRDefault="001B3E0F" w:rsidP="00372EF8">
      <w:pPr>
        <w:pStyle w:val="WPPTitle"/>
      </w:pPr>
      <w:r w:rsidRPr="00F15DB0">
        <w:t xml:space="preserve">Chlorophyll </w:t>
      </w:r>
      <w:proofErr w:type="gramStart"/>
      <w:r w:rsidRPr="00F15DB0">
        <w:rPr>
          <w:i/>
        </w:rPr>
        <w:t>a</w:t>
      </w:r>
      <w:proofErr w:type="gramEnd"/>
      <w:r w:rsidRPr="00F15DB0">
        <w:t xml:space="preserve">  Analysis </w:t>
      </w:r>
    </w:p>
    <w:p w14:paraId="555877CF" w14:textId="723BA84C" w:rsidR="001B3E0F" w:rsidRPr="00F15DB0" w:rsidRDefault="001B3E0F" w:rsidP="00372EF8">
      <w:pPr>
        <w:pStyle w:val="WPPTitle"/>
      </w:pPr>
      <w:r w:rsidRPr="00F15DB0">
        <w:t xml:space="preserve">by EPA Method 445 with the </w:t>
      </w:r>
      <w:proofErr w:type="spellStart"/>
      <w:r w:rsidRPr="00F15DB0">
        <w:t>Welschmeyer</w:t>
      </w:r>
      <w:proofErr w:type="spellEnd"/>
      <w:r w:rsidRPr="00F15DB0">
        <w:t xml:space="preserve"> modification</w:t>
      </w:r>
    </w:p>
    <w:p w14:paraId="6D8105AE" w14:textId="3B088203" w:rsidR="001B3E0F" w:rsidRDefault="001B3E0F" w:rsidP="00F15DB0">
      <w:pPr>
        <w:tabs>
          <w:tab w:val="center" w:pos="4680"/>
          <w:tab w:val="left" w:pos="8361"/>
        </w:tabs>
        <w:spacing w:after="0"/>
        <w:rPr>
          <w:rFonts w:cstheme="minorHAnsi"/>
          <w:b/>
          <w:sz w:val="28"/>
        </w:rPr>
      </w:pPr>
    </w:p>
    <w:p w14:paraId="50707F49" w14:textId="06CFF754" w:rsidR="00D55053" w:rsidRDefault="00D55053" w:rsidP="00F15DB0">
      <w:pPr>
        <w:tabs>
          <w:tab w:val="center" w:pos="4680"/>
          <w:tab w:val="left" w:pos="8361"/>
        </w:tabs>
        <w:spacing w:after="0"/>
        <w:rPr>
          <w:rFonts w:cstheme="minorHAnsi"/>
          <w:b/>
          <w:sz w:val="28"/>
        </w:rPr>
      </w:pPr>
    </w:p>
    <w:p w14:paraId="735002E4" w14:textId="77777777" w:rsidR="00D55053" w:rsidRDefault="00D55053" w:rsidP="00F15DB0">
      <w:pPr>
        <w:tabs>
          <w:tab w:val="center" w:pos="4680"/>
          <w:tab w:val="left" w:pos="8361"/>
        </w:tabs>
        <w:spacing w:after="0"/>
        <w:rPr>
          <w:rFonts w:cstheme="minorHAnsi"/>
          <w:b/>
          <w:sz w:val="28"/>
        </w:rPr>
      </w:pPr>
    </w:p>
    <w:p w14:paraId="09C3C698" w14:textId="77777777" w:rsidR="001B3E0F" w:rsidRPr="004D61B0" w:rsidRDefault="001B3E0F" w:rsidP="00C30D2F">
      <w:pPr>
        <w:pStyle w:val="WPPTitle2"/>
      </w:pPr>
      <w:r w:rsidRPr="004D61B0">
        <w:t>Prepared by:</w:t>
      </w:r>
    </w:p>
    <w:p w14:paraId="36A67BBA" w14:textId="77777777" w:rsidR="001B3E0F" w:rsidRPr="007328CF" w:rsidRDefault="001B3E0F" w:rsidP="00C30D2F">
      <w:pPr>
        <w:pStyle w:val="WPPTitle2"/>
        <w:rPr>
          <w:bCs/>
        </w:rPr>
      </w:pPr>
      <w:r w:rsidRPr="007328CF">
        <w:rPr>
          <w:bCs/>
        </w:rPr>
        <w:t>Watershed Planning Program</w:t>
      </w:r>
    </w:p>
    <w:p w14:paraId="2BE5657D" w14:textId="77777777" w:rsidR="001B3E0F" w:rsidRPr="007328CF" w:rsidRDefault="001B3E0F" w:rsidP="00C30D2F">
      <w:pPr>
        <w:pStyle w:val="WPPTitle2"/>
        <w:rPr>
          <w:bCs/>
        </w:rPr>
      </w:pPr>
      <w:r w:rsidRPr="007328CF">
        <w:rPr>
          <w:bCs/>
        </w:rPr>
        <w:t>Division of Watershed Management, Bureau of Water Resources</w:t>
      </w:r>
    </w:p>
    <w:p w14:paraId="5ABFFC07" w14:textId="7F10EC2C" w:rsidR="001B3E0F" w:rsidRPr="006F5931" w:rsidRDefault="001B3E0F" w:rsidP="00C30D2F">
      <w:pPr>
        <w:pStyle w:val="WPPTitle2"/>
        <w:rPr>
          <w:ins w:id="0" w:author="Flint, Suzanne (DEP)" w:date="2023-05-06T14:46:00Z"/>
        </w:rPr>
      </w:pPr>
      <w:r w:rsidRPr="007328CF">
        <w:rPr>
          <w:bCs/>
        </w:rPr>
        <w:t>Massachusetts Department of Environmental Protectio</w:t>
      </w:r>
      <w:r w:rsidR="006F5931">
        <w:rPr>
          <w:bCs/>
        </w:rPr>
        <w:t>n</w:t>
      </w:r>
    </w:p>
    <w:p w14:paraId="54857229" w14:textId="032C1212" w:rsidR="00343E6B" w:rsidRDefault="00343E6B" w:rsidP="00F15DB0">
      <w:pPr>
        <w:spacing w:after="0"/>
        <w:jc w:val="center"/>
        <w:rPr>
          <w:ins w:id="1" w:author="Flint, Suzanne (DEP)" w:date="2023-05-06T14:46:00Z"/>
        </w:rPr>
      </w:pPr>
    </w:p>
    <w:p w14:paraId="4CBDE78C" w14:textId="5F8BD991" w:rsidR="00343E6B" w:rsidRDefault="00343E6B" w:rsidP="00F15DB0">
      <w:pPr>
        <w:spacing w:after="0"/>
        <w:jc w:val="center"/>
      </w:pPr>
    </w:p>
    <w:p w14:paraId="13266985" w14:textId="77777777" w:rsidR="00D55053" w:rsidRDefault="00D55053" w:rsidP="00F15DB0">
      <w:pPr>
        <w:spacing w:after="0"/>
        <w:jc w:val="center"/>
      </w:pPr>
    </w:p>
    <w:p w14:paraId="123488DD" w14:textId="77777777" w:rsidR="001B3E0F" w:rsidRPr="00F217C3" w:rsidRDefault="001B3E0F" w:rsidP="00F15DB0">
      <w:pPr>
        <w:spacing w:after="0"/>
        <w:jc w:val="center"/>
        <w:rPr>
          <w:rFonts w:cstheme="minorHAnsi"/>
          <w:sz w:val="28"/>
        </w:rPr>
      </w:pPr>
    </w:p>
    <w:p w14:paraId="0473447B" w14:textId="77777777" w:rsidR="001B3E0F" w:rsidRPr="00F217C3" w:rsidRDefault="001B3E0F" w:rsidP="00F15DB0">
      <w:pPr>
        <w:spacing w:after="0"/>
        <w:jc w:val="center"/>
        <w:rPr>
          <w:rFonts w:cstheme="minorHAnsi"/>
          <w:b/>
        </w:rPr>
      </w:pPr>
      <w:r w:rsidRPr="00F217C3">
        <w:rPr>
          <w:rFonts w:cstheme="minorHAnsi"/>
          <w:b/>
        </w:rPr>
        <w:t>Commonwealth of Massachusetts</w:t>
      </w:r>
    </w:p>
    <w:p w14:paraId="5516CD04" w14:textId="77777777" w:rsidR="001B3E0F" w:rsidRPr="00F217C3" w:rsidRDefault="001B3E0F" w:rsidP="00F15DB0">
      <w:pPr>
        <w:spacing w:after="0"/>
        <w:jc w:val="center"/>
        <w:rPr>
          <w:rFonts w:cstheme="minorHAnsi"/>
          <w:b/>
        </w:rPr>
      </w:pPr>
      <w:r w:rsidRPr="00F217C3">
        <w:rPr>
          <w:rFonts w:cstheme="minorHAnsi"/>
          <w:b/>
        </w:rPr>
        <w:t>Executive Office of Energy and Environmental Affairs</w:t>
      </w:r>
    </w:p>
    <w:p w14:paraId="66C40458" w14:textId="77777777" w:rsidR="001B3E0F" w:rsidRPr="00F217C3" w:rsidRDefault="001B3E0F" w:rsidP="00F15DB0">
      <w:pPr>
        <w:spacing w:after="0"/>
        <w:jc w:val="center"/>
        <w:rPr>
          <w:rFonts w:cstheme="minorHAnsi"/>
        </w:rPr>
      </w:pPr>
      <w:r>
        <w:rPr>
          <w:rFonts w:cstheme="minorHAnsi"/>
        </w:rPr>
        <w:t>Rebecca L. Tepper</w:t>
      </w:r>
      <w:r w:rsidRPr="00F217C3">
        <w:rPr>
          <w:rFonts w:cstheme="minorHAnsi"/>
        </w:rPr>
        <w:t>, Secretary</w:t>
      </w:r>
    </w:p>
    <w:p w14:paraId="08E78168" w14:textId="77777777" w:rsidR="001B3E0F" w:rsidRPr="00F217C3" w:rsidRDefault="001B3E0F" w:rsidP="00F15DB0">
      <w:pPr>
        <w:spacing w:after="0"/>
        <w:jc w:val="center"/>
        <w:rPr>
          <w:rFonts w:cstheme="minorHAnsi"/>
          <w:b/>
        </w:rPr>
      </w:pPr>
      <w:r w:rsidRPr="00F217C3">
        <w:rPr>
          <w:rFonts w:cstheme="minorHAnsi"/>
          <w:b/>
        </w:rPr>
        <w:t>Massachusetts Department of Environmental Protection</w:t>
      </w:r>
    </w:p>
    <w:p w14:paraId="345C39AA" w14:textId="77777777" w:rsidR="001B3E0F" w:rsidRDefault="001B3E0F" w:rsidP="00F15DB0">
      <w:pPr>
        <w:spacing w:after="0"/>
        <w:jc w:val="center"/>
        <w:rPr>
          <w:rFonts w:cstheme="minorHAnsi"/>
        </w:rPr>
      </w:pPr>
      <w:r>
        <w:rPr>
          <w:rFonts w:cstheme="minorHAnsi"/>
        </w:rPr>
        <w:t xml:space="preserve">Bonnie </w:t>
      </w:r>
      <w:proofErr w:type="spellStart"/>
      <w:r>
        <w:rPr>
          <w:rFonts w:cstheme="minorHAnsi"/>
        </w:rPr>
        <w:t>Heiple</w:t>
      </w:r>
      <w:proofErr w:type="spellEnd"/>
      <w:r w:rsidRPr="00F217C3">
        <w:rPr>
          <w:rFonts w:cstheme="minorHAnsi"/>
        </w:rPr>
        <w:t>, Commissioner</w:t>
      </w:r>
    </w:p>
    <w:p w14:paraId="511D0227" w14:textId="77777777" w:rsidR="001B3E0F" w:rsidRDefault="001B3E0F" w:rsidP="00F15DB0">
      <w:pPr>
        <w:spacing w:after="0"/>
        <w:jc w:val="center"/>
        <w:rPr>
          <w:rFonts w:cstheme="minorHAnsi"/>
          <w:b/>
          <w:bCs/>
        </w:rPr>
      </w:pPr>
      <w:r w:rsidRPr="00AB36E3">
        <w:rPr>
          <w:rFonts w:cstheme="minorHAnsi"/>
          <w:b/>
          <w:bCs/>
        </w:rPr>
        <w:t>Bureau of Water Resources</w:t>
      </w:r>
    </w:p>
    <w:p w14:paraId="7C356CD2" w14:textId="65E36AF5" w:rsidR="00343E6B" w:rsidRPr="007B03DE" w:rsidRDefault="001B3E0F" w:rsidP="007B03DE">
      <w:pPr>
        <w:spacing w:after="0"/>
        <w:jc w:val="center"/>
        <w:rPr>
          <w:rFonts w:cstheme="minorHAnsi"/>
        </w:rPr>
      </w:pPr>
      <w:r w:rsidRPr="00AB36E3">
        <w:rPr>
          <w:rFonts w:cstheme="minorHAnsi"/>
        </w:rPr>
        <w:t>Kathleen M. Baskin, Assistant Commissioner</w:t>
      </w:r>
    </w:p>
    <w:p w14:paraId="051588E1" w14:textId="77777777" w:rsidR="001B3E0F" w:rsidRDefault="001B3E0F" w:rsidP="001B3E0F">
      <w:pPr>
        <w:jc w:val="center"/>
        <w:rPr>
          <w:rFonts w:cstheme="minorHAnsi"/>
          <w:b/>
        </w:rPr>
      </w:pPr>
    </w:p>
    <w:p w14:paraId="2630CCB2" w14:textId="77777777" w:rsidR="001B3E0F" w:rsidRDefault="001B3E0F" w:rsidP="001B3E0F">
      <w:pPr>
        <w:jc w:val="center"/>
        <w:rPr>
          <w:rFonts w:cstheme="minorHAnsi"/>
          <w:b/>
        </w:rPr>
      </w:pPr>
      <w:r>
        <w:rPr>
          <w:rFonts w:cstheme="minorHAnsi"/>
          <w:b/>
        </w:rPr>
        <w:t>May</w:t>
      </w:r>
      <w:r w:rsidRPr="00C53859">
        <w:rPr>
          <w:rFonts w:cstheme="minorHAnsi"/>
          <w:b/>
        </w:rPr>
        <w:t xml:space="preserve"> 20</w:t>
      </w:r>
      <w:r w:rsidRPr="00980355">
        <w:rPr>
          <w:rFonts w:cstheme="minorHAnsi"/>
          <w:b/>
        </w:rPr>
        <w:t>23</w:t>
      </w:r>
    </w:p>
    <w:p w14:paraId="3929A1E8" w14:textId="77777777" w:rsidR="001B3E0F" w:rsidRDefault="001B3E0F" w:rsidP="001B3E0F">
      <w:pPr>
        <w:jc w:val="center"/>
        <w:rPr>
          <w:rFonts w:cstheme="minorHAnsi"/>
        </w:rPr>
      </w:pPr>
    </w:p>
    <w:p w14:paraId="0D350193" w14:textId="17B06216" w:rsidR="001B3E0F" w:rsidRPr="00FC05AE" w:rsidRDefault="001B3E0F" w:rsidP="001B3E0F">
      <w:pPr>
        <w:jc w:val="center"/>
        <w:rPr>
          <w:b/>
          <w:bCs/>
        </w:rPr>
      </w:pPr>
      <w:r w:rsidRPr="00FC05AE">
        <w:rPr>
          <w:b/>
          <w:bCs/>
        </w:rPr>
        <w:t xml:space="preserve">CN </w:t>
      </w:r>
      <w:r w:rsidR="007E671D">
        <w:rPr>
          <w:b/>
          <w:bCs/>
        </w:rPr>
        <w:t>003.42</w:t>
      </w:r>
    </w:p>
    <w:p w14:paraId="651A533C" w14:textId="1A6F0FA5" w:rsidR="004A6F54" w:rsidRPr="000B3872" w:rsidRDefault="001B3E0F" w:rsidP="000B3872">
      <w:pPr>
        <w:jc w:val="center"/>
        <w:rPr>
          <w:rFonts w:cstheme="minorHAnsi"/>
          <w:b/>
          <w:spacing w:val="-3"/>
          <w:sz w:val="28"/>
          <w:szCs w:val="28"/>
        </w:rPr>
      </w:pPr>
      <w:r>
        <w:rPr>
          <w:rFonts w:cstheme="minorHAnsi"/>
          <w:noProof/>
        </w:rPr>
        <w:drawing>
          <wp:inline distT="0" distB="0" distL="0" distR="0" wp14:anchorId="2F02A058" wp14:editId="12CE1881">
            <wp:extent cx="579120" cy="762000"/>
            <wp:effectExtent l="0" t="0" r="0" b="0"/>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762000"/>
                    </a:xfrm>
                    <a:prstGeom prst="rect">
                      <a:avLst/>
                    </a:prstGeom>
                    <a:noFill/>
                  </pic:spPr>
                </pic:pic>
              </a:graphicData>
            </a:graphic>
          </wp:inline>
        </w:drawing>
      </w:r>
    </w:p>
    <w:p w14:paraId="221B014A" w14:textId="711ECDC5" w:rsidR="007B03DE" w:rsidRDefault="007B03DE" w:rsidP="004A6F54">
      <w:pPr>
        <w:tabs>
          <w:tab w:val="left" w:pos="1530"/>
          <w:tab w:val="left" w:pos="2880"/>
          <w:tab w:val="left" w:pos="7200"/>
        </w:tabs>
        <w:spacing w:after="0"/>
        <w:rPr>
          <w:rFonts w:cstheme="minorHAnsi"/>
          <w:sz w:val="22"/>
          <w:szCs w:val="22"/>
        </w:rPr>
      </w:pPr>
    </w:p>
    <w:p w14:paraId="45C8EDFC" w14:textId="485EBA48" w:rsidR="00B71562" w:rsidRDefault="00B71562" w:rsidP="004A6F54">
      <w:pPr>
        <w:tabs>
          <w:tab w:val="left" w:pos="1530"/>
          <w:tab w:val="left" w:pos="2880"/>
          <w:tab w:val="left" w:pos="7200"/>
        </w:tabs>
        <w:spacing w:after="0"/>
        <w:rPr>
          <w:rFonts w:cstheme="minorHAnsi"/>
          <w:sz w:val="22"/>
          <w:szCs w:val="22"/>
        </w:rPr>
      </w:pPr>
    </w:p>
    <w:p w14:paraId="751D3EE9" w14:textId="7E0359EA" w:rsidR="00B71562" w:rsidRDefault="00B71562" w:rsidP="004A6F54">
      <w:pPr>
        <w:tabs>
          <w:tab w:val="left" w:pos="1530"/>
          <w:tab w:val="left" w:pos="2880"/>
          <w:tab w:val="left" w:pos="7200"/>
        </w:tabs>
        <w:spacing w:after="0"/>
        <w:rPr>
          <w:rFonts w:cstheme="minorHAnsi"/>
          <w:sz w:val="22"/>
          <w:szCs w:val="22"/>
        </w:rPr>
      </w:pPr>
    </w:p>
    <w:p w14:paraId="619D6E27" w14:textId="6F97A9A7" w:rsidR="00B71562" w:rsidRDefault="00B71562" w:rsidP="004A6F54">
      <w:pPr>
        <w:tabs>
          <w:tab w:val="left" w:pos="1530"/>
          <w:tab w:val="left" w:pos="2880"/>
          <w:tab w:val="left" w:pos="7200"/>
        </w:tabs>
        <w:spacing w:after="0"/>
        <w:rPr>
          <w:rFonts w:cstheme="minorHAnsi"/>
          <w:sz w:val="22"/>
          <w:szCs w:val="22"/>
        </w:rPr>
      </w:pPr>
    </w:p>
    <w:p w14:paraId="2854638E" w14:textId="487C0A0A" w:rsidR="00B71562" w:rsidRDefault="00B71562" w:rsidP="004A6F54">
      <w:pPr>
        <w:tabs>
          <w:tab w:val="left" w:pos="1530"/>
          <w:tab w:val="left" w:pos="2880"/>
          <w:tab w:val="left" w:pos="7200"/>
        </w:tabs>
        <w:spacing w:after="0"/>
        <w:rPr>
          <w:rFonts w:cstheme="minorHAnsi"/>
          <w:sz w:val="22"/>
          <w:szCs w:val="22"/>
        </w:rPr>
      </w:pPr>
    </w:p>
    <w:p w14:paraId="5999F819" w14:textId="02CFC874" w:rsidR="00B71562" w:rsidRDefault="00B71562" w:rsidP="004A6F54">
      <w:pPr>
        <w:tabs>
          <w:tab w:val="left" w:pos="1530"/>
          <w:tab w:val="left" w:pos="2880"/>
          <w:tab w:val="left" w:pos="7200"/>
        </w:tabs>
        <w:spacing w:after="0"/>
        <w:rPr>
          <w:rFonts w:cstheme="minorHAnsi"/>
          <w:sz w:val="22"/>
          <w:szCs w:val="22"/>
        </w:rPr>
      </w:pPr>
    </w:p>
    <w:p w14:paraId="7849B6CB" w14:textId="3EF693D7" w:rsidR="00B71562" w:rsidRDefault="00B71562" w:rsidP="004A6F54">
      <w:pPr>
        <w:tabs>
          <w:tab w:val="left" w:pos="1530"/>
          <w:tab w:val="left" w:pos="2880"/>
          <w:tab w:val="left" w:pos="7200"/>
        </w:tabs>
        <w:spacing w:after="0"/>
        <w:rPr>
          <w:rFonts w:cstheme="minorHAnsi"/>
          <w:sz w:val="22"/>
          <w:szCs w:val="22"/>
        </w:rPr>
      </w:pPr>
    </w:p>
    <w:p w14:paraId="18D689D4" w14:textId="77777777" w:rsidR="00536D8D" w:rsidRDefault="00536D8D" w:rsidP="00536D8D">
      <w:pPr>
        <w:pStyle w:val="Heading1"/>
        <w:spacing w:before="0"/>
        <w:jc w:val="center"/>
        <w:rPr>
          <w:rFonts w:asciiTheme="minorHAnsi" w:eastAsiaTheme="minorHAnsi" w:hAnsiTheme="minorHAnsi" w:cstheme="minorBidi"/>
          <w:b/>
          <w:iCs/>
          <w:color w:val="auto"/>
          <w:sz w:val="24"/>
          <w:szCs w:val="24"/>
        </w:rPr>
      </w:pPr>
      <w:r>
        <w:rPr>
          <w:rFonts w:asciiTheme="minorHAnsi" w:eastAsiaTheme="minorHAnsi" w:hAnsiTheme="minorHAnsi" w:cstheme="minorBidi"/>
          <w:b/>
          <w:iCs/>
          <w:color w:val="auto"/>
          <w:sz w:val="24"/>
          <w:szCs w:val="24"/>
        </w:rPr>
        <w:br w:type="page"/>
      </w:r>
    </w:p>
    <w:p w14:paraId="27AEBE97" w14:textId="0D588AEE" w:rsidR="00536D8D" w:rsidRPr="0086048E" w:rsidRDefault="00536D8D" w:rsidP="00536D8D">
      <w:pPr>
        <w:pStyle w:val="Heading1"/>
        <w:spacing w:before="0"/>
        <w:jc w:val="center"/>
        <w:rPr>
          <w:rFonts w:asciiTheme="minorHAnsi" w:eastAsiaTheme="minorHAnsi" w:hAnsiTheme="minorHAnsi" w:cstheme="minorBidi"/>
          <w:b/>
          <w:iCs/>
          <w:color w:val="auto"/>
          <w:sz w:val="22"/>
          <w:szCs w:val="22"/>
        </w:rPr>
      </w:pPr>
      <w:r w:rsidRPr="0086048E">
        <w:rPr>
          <w:rFonts w:asciiTheme="minorHAnsi" w:eastAsiaTheme="minorHAnsi" w:hAnsiTheme="minorHAnsi" w:cstheme="minorBidi"/>
          <w:b/>
          <w:iCs/>
          <w:color w:val="auto"/>
          <w:sz w:val="22"/>
          <w:szCs w:val="22"/>
        </w:rPr>
        <w:lastRenderedPageBreak/>
        <w:t>Standard Operating Procedure</w:t>
      </w:r>
    </w:p>
    <w:p w14:paraId="75D262A5" w14:textId="77777777" w:rsidR="00536D8D" w:rsidRPr="0086048E" w:rsidRDefault="00536D8D" w:rsidP="00536D8D">
      <w:pPr>
        <w:pStyle w:val="WPPTitle"/>
        <w:rPr>
          <w:sz w:val="22"/>
          <w:szCs w:val="22"/>
        </w:rPr>
      </w:pPr>
      <w:r w:rsidRPr="0086048E">
        <w:rPr>
          <w:sz w:val="22"/>
          <w:szCs w:val="22"/>
        </w:rPr>
        <w:t xml:space="preserve">Chlorophyll </w:t>
      </w:r>
      <w:proofErr w:type="gramStart"/>
      <w:r w:rsidRPr="0086048E">
        <w:rPr>
          <w:iCs/>
          <w:sz w:val="22"/>
          <w:szCs w:val="22"/>
        </w:rPr>
        <w:t>a</w:t>
      </w:r>
      <w:proofErr w:type="gramEnd"/>
      <w:r w:rsidRPr="0086048E">
        <w:rPr>
          <w:sz w:val="22"/>
          <w:szCs w:val="22"/>
        </w:rPr>
        <w:t xml:space="preserve">  Analysis </w:t>
      </w:r>
    </w:p>
    <w:p w14:paraId="231F5233" w14:textId="77777777" w:rsidR="00536D8D" w:rsidRPr="0086048E" w:rsidRDefault="00536D8D" w:rsidP="00536D8D">
      <w:pPr>
        <w:pStyle w:val="WPPTitle"/>
        <w:rPr>
          <w:sz w:val="22"/>
          <w:szCs w:val="22"/>
        </w:rPr>
      </w:pPr>
      <w:r w:rsidRPr="0086048E">
        <w:rPr>
          <w:sz w:val="22"/>
          <w:szCs w:val="22"/>
        </w:rPr>
        <w:t xml:space="preserve">by EPA Method 445 with the </w:t>
      </w:r>
      <w:proofErr w:type="spellStart"/>
      <w:r w:rsidRPr="0086048E">
        <w:rPr>
          <w:sz w:val="22"/>
          <w:szCs w:val="22"/>
        </w:rPr>
        <w:t>Welschmeyer</w:t>
      </w:r>
      <w:proofErr w:type="spellEnd"/>
      <w:r w:rsidRPr="0086048E">
        <w:rPr>
          <w:sz w:val="22"/>
          <w:szCs w:val="22"/>
        </w:rPr>
        <w:t xml:space="preserve"> modification</w:t>
      </w:r>
    </w:p>
    <w:p w14:paraId="149286E2" w14:textId="77777777" w:rsidR="00B71562" w:rsidRDefault="00B71562" w:rsidP="004A6F54">
      <w:pPr>
        <w:tabs>
          <w:tab w:val="left" w:pos="1530"/>
          <w:tab w:val="left" w:pos="2880"/>
          <w:tab w:val="left" w:pos="7200"/>
        </w:tabs>
        <w:spacing w:after="0"/>
        <w:rPr>
          <w:rFonts w:cstheme="minorHAnsi"/>
          <w:sz w:val="22"/>
          <w:szCs w:val="22"/>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731"/>
        <w:gridCol w:w="881"/>
        <w:gridCol w:w="1660"/>
      </w:tblGrid>
      <w:tr w:rsidR="008A35E0" w:rsidRPr="008A35E0" w14:paraId="1989F3B8" w14:textId="77777777" w:rsidTr="009D3FB2">
        <w:trPr>
          <w:trHeight w:hRule="exact" w:val="450"/>
          <w:jc w:val="center"/>
        </w:trPr>
        <w:tc>
          <w:tcPr>
            <w:tcW w:w="1728" w:type="dxa"/>
            <w:tcBorders>
              <w:top w:val="nil"/>
              <w:left w:val="nil"/>
              <w:bottom w:val="nil"/>
              <w:right w:val="nil"/>
            </w:tcBorders>
            <w:vAlign w:val="center"/>
          </w:tcPr>
          <w:p w14:paraId="2F4EB62E" w14:textId="77777777" w:rsidR="008A35E0" w:rsidRPr="008A35E0" w:rsidRDefault="008A35E0" w:rsidP="00461FF6">
            <w:pPr>
              <w:rPr>
                <w:rFonts w:cstheme="minorHAnsi"/>
              </w:rPr>
            </w:pPr>
            <w:r w:rsidRPr="008A35E0">
              <w:rPr>
                <w:rFonts w:cstheme="minorHAnsi"/>
              </w:rPr>
              <w:t>Prepared by:</w:t>
            </w:r>
          </w:p>
        </w:tc>
        <w:tc>
          <w:tcPr>
            <w:tcW w:w="4731" w:type="dxa"/>
            <w:tcBorders>
              <w:top w:val="nil"/>
              <w:left w:val="nil"/>
              <w:bottom w:val="single" w:sz="4" w:space="0" w:color="auto"/>
              <w:right w:val="nil"/>
            </w:tcBorders>
            <w:vAlign w:val="center"/>
          </w:tcPr>
          <w:p w14:paraId="79AFDD25" w14:textId="77777777" w:rsidR="008A35E0" w:rsidRPr="008A35E0" w:rsidRDefault="008A35E0" w:rsidP="00461FF6">
            <w:pPr>
              <w:pStyle w:val="Heading6"/>
              <w:tabs>
                <w:tab w:val="left" w:pos="2052"/>
              </w:tabs>
              <w:spacing w:before="0"/>
              <w:ind w:left="1872" w:hanging="1872"/>
              <w:jc w:val="center"/>
              <w:rPr>
                <w:rFonts w:asciiTheme="minorHAnsi" w:hAnsiTheme="minorHAnsi" w:cstheme="minorHAnsi"/>
                <w:b/>
                <w:color w:val="auto"/>
                <w:sz w:val="20"/>
                <w:szCs w:val="20"/>
              </w:rPr>
            </w:pPr>
          </w:p>
        </w:tc>
        <w:tc>
          <w:tcPr>
            <w:tcW w:w="881" w:type="dxa"/>
            <w:tcBorders>
              <w:top w:val="nil"/>
              <w:left w:val="nil"/>
              <w:bottom w:val="nil"/>
              <w:right w:val="nil"/>
            </w:tcBorders>
            <w:vAlign w:val="center"/>
          </w:tcPr>
          <w:p w14:paraId="6AC3DDDC" w14:textId="33FE7A0F" w:rsidR="008A35E0" w:rsidRPr="008A35E0" w:rsidRDefault="00E017BD" w:rsidP="00461FF6">
            <w:pPr>
              <w:rPr>
                <w:rFonts w:cstheme="minorHAnsi"/>
              </w:rPr>
            </w:pPr>
            <w:r w:rsidRPr="008A35E0">
              <w:rPr>
                <w:rFonts w:cstheme="minorHAnsi"/>
              </w:rPr>
              <w:t>Date:</w:t>
            </w:r>
          </w:p>
        </w:tc>
        <w:tc>
          <w:tcPr>
            <w:tcW w:w="1660" w:type="dxa"/>
            <w:tcBorders>
              <w:top w:val="nil"/>
              <w:left w:val="nil"/>
              <w:bottom w:val="single" w:sz="4" w:space="0" w:color="auto"/>
              <w:right w:val="nil"/>
            </w:tcBorders>
            <w:vAlign w:val="center"/>
          </w:tcPr>
          <w:p w14:paraId="77231FDA" w14:textId="77777777" w:rsidR="008A35E0" w:rsidRPr="008A35E0" w:rsidRDefault="008A35E0" w:rsidP="00461FF6">
            <w:pPr>
              <w:jc w:val="center"/>
              <w:rPr>
                <w:rFonts w:cstheme="minorHAnsi"/>
              </w:rPr>
            </w:pPr>
          </w:p>
        </w:tc>
      </w:tr>
      <w:tr w:rsidR="00E017BD" w:rsidRPr="008A35E0" w14:paraId="12AAED50" w14:textId="77777777" w:rsidTr="009D3FB2">
        <w:trPr>
          <w:trHeight w:hRule="exact" w:val="450"/>
          <w:jc w:val="center"/>
        </w:trPr>
        <w:tc>
          <w:tcPr>
            <w:tcW w:w="1728" w:type="dxa"/>
            <w:tcBorders>
              <w:top w:val="nil"/>
              <w:left w:val="nil"/>
              <w:bottom w:val="nil"/>
              <w:right w:val="nil"/>
            </w:tcBorders>
            <w:vAlign w:val="center"/>
          </w:tcPr>
          <w:p w14:paraId="5952F9E9" w14:textId="77777777" w:rsidR="00E017BD" w:rsidRPr="008A35E0" w:rsidRDefault="00E017BD" w:rsidP="00461FF6">
            <w:pPr>
              <w:rPr>
                <w:rFonts w:cstheme="minorHAnsi"/>
              </w:rPr>
            </w:pPr>
          </w:p>
        </w:tc>
        <w:tc>
          <w:tcPr>
            <w:tcW w:w="4731" w:type="dxa"/>
            <w:tcBorders>
              <w:top w:val="nil"/>
              <w:left w:val="nil"/>
              <w:bottom w:val="single" w:sz="4" w:space="0" w:color="auto"/>
              <w:right w:val="nil"/>
            </w:tcBorders>
            <w:vAlign w:val="center"/>
          </w:tcPr>
          <w:p w14:paraId="5F4A4C10" w14:textId="3E991EB8" w:rsidR="00E017BD" w:rsidRPr="00E017BD" w:rsidRDefault="00E017BD" w:rsidP="00E017BD">
            <w:pPr>
              <w:pStyle w:val="Heading6"/>
              <w:tabs>
                <w:tab w:val="left" w:pos="2052"/>
              </w:tabs>
              <w:spacing w:before="0"/>
              <w:ind w:left="1872" w:hanging="1872"/>
              <w:rPr>
                <w:rFonts w:asciiTheme="minorHAnsi" w:hAnsiTheme="minorHAnsi" w:cstheme="minorHAnsi"/>
                <w:bCs/>
                <w:color w:val="auto"/>
                <w:sz w:val="20"/>
                <w:szCs w:val="20"/>
              </w:rPr>
            </w:pPr>
            <w:r w:rsidRPr="00E017BD">
              <w:rPr>
                <w:rFonts w:asciiTheme="minorHAnsi" w:hAnsiTheme="minorHAnsi" w:cstheme="minorHAnsi"/>
                <w:bCs/>
                <w:color w:val="auto"/>
                <w:sz w:val="20"/>
                <w:szCs w:val="20"/>
              </w:rPr>
              <w:t>Suzanne Flint, QA Analyst</w:t>
            </w:r>
          </w:p>
        </w:tc>
        <w:tc>
          <w:tcPr>
            <w:tcW w:w="881" w:type="dxa"/>
            <w:tcBorders>
              <w:top w:val="nil"/>
              <w:left w:val="nil"/>
              <w:bottom w:val="nil"/>
              <w:right w:val="nil"/>
            </w:tcBorders>
            <w:vAlign w:val="center"/>
          </w:tcPr>
          <w:p w14:paraId="4054FBA5" w14:textId="77777777" w:rsidR="00E017BD" w:rsidRPr="008A35E0" w:rsidRDefault="00E017BD" w:rsidP="00461FF6">
            <w:pPr>
              <w:rPr>
                <w:rFonts w:cstheme="minorHAnsi"/>
              </w:rPr>
            </w:pPr>
          </w:p>
        </w:tc>
        <w:tc>
          <w:tcPr>
            <w:tcW w:w="1660" w:type="dxa"/>
            <w:tcBorders>
              <w:top w:val="single" w:sz="4" w:space="0" w:color="auto"/>
              <w:left w:val="nil"/>
              <w:bottom w:val="nil"/>
              <w:right w:val="nil"/>
            </w:tcBorders>
            <w:vAlign w:val="center"/>
          </w:tcPr>
          <w:p w14:paraId="1746D01F" w14:textId="7E0F8216" w:rsidR="00E017BD" w:rsidRPr="008A35E0" w:rsidRDefault="00E017BD" w:rsidP="00461FF6">
            <w:pPr>
              <w:jc w:val="center"/>
              <w:rPr>
                <w:rFonts w:cstheme="minorHAnsi"/>
              </w:rPr>
            </w:pPr>
          </w:p>
        </w:tc>
      </w:tr>
      <w:tr w:rsidR="00E017BD" w:rsidRPr="008A35E0" w14:paraId="7400E9F5" w14:textId="77777777" w:rsidTr="008A35E0">
        <w:trPr>
          <w:trHeight w:hRule="exact" w:val="450"/>
          <w:jc w:val="center"/>
        </w:trPr>
        <w:tc>
          <w:tcPr>
            <w:tcW w:w="1728" w:type="dxa"/>
            <w:tcBorders>
              <w:top w:val="nil"/>
              <w:left w:val="nil"/>
              <w:bottom w:val="nil"/>
              <w:right w:val="nil"/>
            </w:tcBorders>
            <w:vAlign w:val="center"/>
          </w:tcPr>
          <w:p w14:paraId="16542946" w14:textId="38416896" w:rsidR="00E017BD" w:rsidRPr="008A35E0" w:rsidRDefault="00E017BD" w:rsidP="00461FF6">
            <w:pPr>
              <w:rPr>
                <w:rFonts w:cstheme="minorHAnsi"/>
              </w:rPr>
            </w:pPr>
            <w:r>
              <w:rPr>
                <w:rFonts w:cstheme="minorHAnsi"/>
              </w:rPr>
              <w:t>Reviewed by:</w:t>
            </w:r>
          </w:p>
        </w:tc>
        <w:tc>
          <w:tcPr>
            <w:tcW w:w="4731" w:type="dxa"/>
            <w:tcBorders>
              <w:top w:val="nil"/>
              <w:left w:val="nil"/>
              <w:bottom w:val="single" w:sz="4" w:space="0" w:color="auto"/>
              <w:right w:val="nil"/>
            </w:tcBorders>
            <w:vAlign w:val="center"/>
          </w:tcPr>
          <w:p w14:paraId="35C01C20" w14:textId="77777777" w:rsidR="00E017BD" w:rsidRPr="008A35E0" w:rsidRDefault="00E017BD" w:rsidP="00461FF6">
            <w:pPr>
              <w:pStyle w:val="Heading6"/>
              <w:tabs>
                <w:tab w:val="left" w:pos="2052"/>
              </w:tabs>
              <w:spacing w:before="0"/>
              <w:ind w:left="1872" w:hanging="1872"/>
              <w:jc w:val="center"/>
              <w:rPr>
                <w:rFonts w:asciiTheme="minorHAnsi" w:hAnsiTheme="minorHAnsi" w:cstheme="minorHAnsi"/>
                <w:b/>
                <w:color w:val="auto"/>
                <w:sz w:val="20"/>
                <w:szCs w:val="20"/>
              </w:rPr>
            </w:pPr>
          </w:p>
        </w:tc>
        <w:tc>
          <w:tcPr>
            <w:tcW w:w="881" w:type="dxa"/>
            <w:tcBorders>
              <w:top w:val="nil"/>
              <w:left w:val="nil"/>
              <w:bottom w:val="nil"/>
              <w:right w:val="nil"/>
            </w:tcBorders>
            <w:vAlign w:val="center"/>
          </w:tcPr>
          <w:p w14:paraId="2603CC39" w14:textId="087169F9" w:rsidR="00E017BD" w:rsidRPr="008A35E0" w:rsidRDefault="00E017BD" w:rsidP="00461FF6">
            <w:pPr>
              <w:rPr>
                <w:rFonts w:cstheme="minorHAnsi"/>
              </w:rPr>
            </w:pPr>
            <w:r>
              <w:rPr>
                <w:rFonts w:cstheme="minorHAnsi"/>
              </w:rPr>
              <w:t>Date:</w:t>
            </w:r>
          </w:p>
        </w:tc>
        <w:tc>
          <w:tcPr>
            <w:tcW w:w="1660" w:type="dxa"/>
            <w:tcBorders>
              <w:top w:val="nil"/>
              <w:left w:val="nil"/>
              <w:bottom w:val="nil"/>
              <w:right w:val="nil"/>
            </w:tcBorders>
            <w:vAlign w:val="center"/>
          </w:tcPr>
          <w:p w14:paraId="7ABE5CF4" w14:textId="77777777" w:rsidR="00E017BD" w:rsidRPr="008A35E0" w:rsidRDefault="00E017BD" w:rsidP="00461FF6">
            <w:pPr>
              <w:jc w:val="center"/>
              <w:rPr>
                <w:rFonts w:cstheme="minorHAnsi"/>
              </w:rPr>
            </w:pPr>
          </w:p>
        </w:tc>
      </w:tr>
      <w:tr w:rsidR="008A35E0" w:rsidRPr="008A35E0" w14:paraId="5E12CE87" w14:textId="77777777" w:rsidTr="008A35E0">
        <w:trPr>
          <w:trHeight w:hRule="exact" w:val="400"/>
          <w:jc w:val="center"/>
        </w:trPr>
        <w:tc>
          <w:tcPr>
            <w:tcW w:w="1728" w:type="dxa"/>
            <w:tcBorders>
              <w:top w:val="nil"/>
              <w:left w:val="nil"/>
              <w:bottom w:val="nil"/>
              <w:right w:val="nil"/>
            </w:tcBorders>
            <w:vAlign w:val="center"/>
          </w:tcPr>
          <w:p w14:paraId="5C57A7B1" w14:textId="77777777" w:rsidR="008A35E0" w:rsidRPr="008A35E0" w:rsidRDefault="008A35E0" w:rsidP="00461FF6">
            <w:pPr>
              <w:rPr>
                <w:rFonts w:cstheme="minorHAnsi"/>
              </w:rPr>
            </w:pPr>
          </w:p>
        </w:tc>
        <w:tc>
          <w:tcPr>
            <w:tcW w:w="4731" w:type="dxa"/>
            <w:tcBorders>
              <w:top w:val="nil"/>
              <w:left w:val="nil"/>
              <w:bottom w:val="nil"/>
              <w:right w:val="nil"/>
            </w:tcBorders>
            <w:vAlign w:val="center"/>
          </w:tcPr>
          <w:p w14:paraId="29C926F1" w14:textId="4A3BFC43" w:rsidR="008A35E0" w:rsidRPr="008A35E0" w:rsidRDefault="008A35E0" w:rsidP="00461FF6">
            <w:pPr>
              <w:pStyle w:val="Heading6"/>
              <w:tabs>
                <w:tab w:val="left" w:pos="2052"/>
              </w:tabs>
              <w:spacing w:before="0"/>
              <w:ind w:left="1872" w:hanging="1872"/>
              <w:rPr>
                <w:rFonts w:asciiTheme="minorHAnsi" w:hAnsiTheme="minorHAnsi" w:cstheme="minorHAnsi"/>
                <w:bCs/>
                <w:color w:val="auto"/>
                <w:sz w:val="20"/>
                <w:szCs w:val="20"/>
              </w:rPr>
            </w:pPr>
            <w:r>
              <w:rPr>
                <w:rFonts w:asciiTheme="minorHAnsi" w:hAnsiTheme="minorHAnsi" w:cstheme="minorHAnsi"/>
                <w:bCs/>
                <w:color w:val="auto"/>
                <w:sz w:val="20"/>
                <w:szCs w:val="20"/>
              </w:rPr>
              <w:t xml:space="preserve">Joan </w:t>
            </w:r>
            <w:proofErr w:type="spellStart"/>
            <w:r>
              <w:rPr>
                <w:rFonts w:asciiTheme="minorHAnsi" w:hAnsiTheme="minorHAnsi" w:cstheme="minorHAnsi"/>
                <w:bCs/>
                <w:color w:val="auto"/>
                <w:sz w:val="20"/>
                <w:szCs w:val="20"/>
              </w:rPr>
              <w:t>Beskenis</w:t>
            </w:r>
            <w:proofErr w:type="spellEnd"/>
            <w:r>
              <w:rPr>
                <w:rFonts w:asciiTheme="minorHAnsi" w:hAnsiTheme="minorHAnsi" w:cstheme="minorHAnsi"/>
                <w:bCs/>
                <w:color w:val="auto"/>
                <w:sz w:val="20"/>
                <w:szCs w:val="20"/>
              </w:rPr>
              <w:t xml:space="preserve">, </w:t>
            </w:r>
            <w:r w:rsidR="001048BF">
              <w:rPr>
                <w:rFonts w:asciiTheme="minorHAnsi" w:hAnsiTheme="minorHAnsi" w:cstheme="minorHAnsi"/>
                <w:bCs/>
                <w:color w:val="auto"/>
                <w:sz w:val="20"/>
                <w:szCs w:val="20"/>
              </w:rPr>
              <w:t>Aquatic Ecologist</w:t>
            </w:r>
          </w:p>
        </w:tc>
        <w:tc>
          <w:tcPr>
            <w:tcW w:w="881" w:type="dxa"/>
            <w:tcBorders>
              <w:top w:val="nil"/>
              <w:left w:val="nil"/>
              <w:bottom w:val="nil"/>
              <w:right w:val="nil"/>
            </w:tcBorders>
            <w:vAlign w:val="center"/>
          </w:tcPr>
          <w:p w14:paraId="24E7A5C6" w14:textId="77777777" w:rsidR="008A35E0" w:rsidRPr="008A35E0" w:rsidRDefault="008A35E0" w:rsidP="00461FF6">
            <w:pPr>
              <w:rPr>
                <w:rFonts w:cstheme="minorHAnsi"/>
              </w:rPr>
            </w:pPr>
          </w:p>
        </w:tc>
        <w:tc>
          <w:tcPr>
            <w:tcW w:w="1660" w:type="dxa"/>
            <w:tcBorders>
              <w:top w:val="single" w:sz="4" w:space="0" w:color="auto"/>
              <w:left w:val="nil"/>
              <w:bottom w:val="nil"/>
              <w:right w:val="nil"/>
            </w:tcBorders>
            <w:vAlign w:val="center"/>
          </w:tcPr>
          <w:p w14:paraId="65CF5593" w14:textId="77777777" w:rsidR="008A35E0" w:rsidRPr="008A35E0" w:rsidRDefault="008A35E0" w:rsidP="00461FF6">
            <w:pPr>
              <w:jc w:val="center"/>
              <w:rPr>
                <w:rFonts w:cstheme="minorHAnsi"/>
              </w:rPr>
            </w:pPr>
          </w:p>
        </w:tc>
      </w:tr>
      <w:tr w:rsidR="008A35E0" w:rsidRPr="008A35E0" w14:paraId="61062D22" w14:textId="77777777" w:rsidTr="008A35E0">
        <w:trPr>
          <w:trHeight w:hRule="exact" w:val="400"/>
          <w:jc w:val="center"/>
        </w:trPr>
        <w:tc>
          <w:tcPr>
            <w:tcW w:w="1728" w:type="dxa"/>
            <w:tcBorders>
              <w:top w:val="nil"/>
              <w:left w:val="nil"/>
              <w:bottom w:val="nil"/>
              <w:right w:val="nil"/>
            </w:tcBorders>
            <w:vAlign w:val="center"/>
          </w:tcPr>
          <w:p w14:paraId="128A00FD" w14:textId="77777777" w:rsidR="008A35E0" w:rsidRPr="008A35E0" w:rsidRDefault="008A35E0" w:rsidP="00461FF6">
            <w:pPr>
              <w:rPr>
                <w:rFonts w:cstheme="minorHAnsi"/>
              </w:rPr>
            </w:pPr>
            <w:r w:rsidRPr="008A35E0">
              <w:rPr>
                <w:rFonts w:cstheme="minorHAnsi"/>
              </w:rPr>
              <w:t>Approved by:</w:t>
            </w:r>
          </w:p>
        </w:tc>
        <w:tc>
          <w:tcPr>
            <w:tcW w:w="4731" w:type="dxa"/>
            <w:tcBorders>
              <w:top w:val="nil"/>
              <w:left w:val="nil"/>
              <w:bottom w:val="single" w:sz="4" w:space="0" w:color="auto"/>
              <w:right w:val="nil"/>
            </w:tcBorders>
            <w:vAlign w:val="center"/>
          </w:tcPr>
          <w:p w14:paraId="5354AB9F" w14:textId="77777777" w:rsidR="008A35E0" w:rsidRPr="008A35E0" w:rsidRDefault="008A35E0" w:rsidP="00461FF6">
            <w:pPr>
              <w:pStyle w:val="Heading6"/>
              <w:spacing w:before="0"/>
              <w:rPr>
                <w:rFonts w:asciiTheme="minorHAnsi" w:hAnsiTheme="minorHAnsi" w:cstheme="minorHAnsi"/>
                <w:bCs/>
                <w:color w:val="auto"/>
                <w:sz w:val="20"/>
                <w:szCs w:val="20"/>
              </w:rPr>
            </w:pPr>
          </w:p>
        </w:tc>
        <w:tc>
          <w:tcPr>
            <w:tcW w:w="881" w:type="dxa"/>
            <w:tcBorders>
              <w:top w:val="nil"/>
              <w:left w:val="nil"/>
              <w:bottom w:val="nil"/>
              <w:right w:val="nil"/>
            </w:tcBorders>
            <w:vAlign w:val="center"/>
          </w:tcPr>
          <w:p w14:paraId="7248D810" w14:textId="77777777" w:rsidR="008A35E0" w:rsidRPr="008A35E0" w:rsidRDefault="008A35E0" w:rsidP="00461FF6">
            <w:pPr>
              <w:rPr>
                <w:rFonts w:cstheme="minorHAnsi"/>
              </w:rPr>
            </w:pPr>
            <w:r w:rsidRPr="008A35E0">
              <w:rPr>
                <w:rFonts w:cstheme="minorHAnsi"/>
              </w:rPr>
              <w:t>Date:</w:t>
            </w:r>
          </w:p>
        </w:tc>
        <w:tc>
          <w:tcPr>
            <w:tcW w:w="1660" w:type="dxa"/>
            <w:tcBorders>
              <w:top w:val="nil"/>
              <w:left w:val="nil"/>
              <w:bottom w:val="single" w:sz="4" w:space="0" w:color="auto"/>
              <w:right w:val="nil"/>
            </w:tcBorders>
            <w:vAlign w:val="center"/>
          </w:tcPr>
          <w:p w14:paraId="6F95CDD4" w14:textId="77777777" w:rsidR="008A35E0" w:rsidRPr="008A35E0" w:rsidRDefault="008A35E0" w:rsidP="00461FF6">
            <w:pPr>
              <w:jc w:val="center"/>
              <w:rPr>
                <w:rFonts w:cstheme="minorHAnsi"/>
              </w:rPr>
            </w:pPr>
          </w:p>
        </w:tc>
      </w:tr>
      <w:tr w:rsidR="008A35E0" w:rsidRPr="008A35E0" w14:paraId="5374CF6C" w14:textId="77777777" w:rsidTr="008A35E0">
        <w:trPr>
          <w:trHeight w:hRule="exact" w:val="400"/>
          <w:jc w:val="center"/>
        </w:trPr>
        <w:tc>
          <w:tcPr>
            <w:tcW w:w="1728" w:type="dxa"/>
            <w:tcBorders>
              <w:top w:val="nil"/>
              <w:left w:val="nil"/>
              <w:bottom w:val="nil"/>
              <w:right w:val="nil"/>
            </w:tcBorders>
            <w:vAlign w:val="center"/>
          </w:tcPr>
          <w:p w14:paraId="44FE5994" w14:textId="77777777" w:rsidR="008A35E0" w:rsidRPr="008A35E0" w:rsidRDefault="008A35E0" w:rsidP="00461FF6">
            <w:pPr>
              <w:rPr>
                <w:rFonts w:cstheme="minorHAnsi"/>
              </w:rPr>
            </w:pPr>
          </w:p>
        </w:tc>
        <w:tc>
          <w:tcPr>
            <w:tcW w:w="4731" w:type="dxa"/>
            <w:tcBorders>
              <w:top w:val="single" w:sz="4" w:space="0" w:color="auto"/>
              <w:left w:val="nil"/>
              <w:bottom w:val="nil"/>
              <w:right w:val="nil"/>
            </w:tcBorders>
            <w:vAlign w:val="center"/>
          </w:tcPr>
          <w:p w14:paraId="6CBF4FA4" w14:textId="77777777" w:rsidR="008A35E0" w:rsidRPr="008A35E0" w:rsidRDefault="008A35E0" w:rsidP="00461FF6">
            <w:pPr>
              <w:pStyle w:val="Heading6"/>
              <w:spacing w:before="0"/>
              <w:rPr>
                <w:rFonts w:asciiTheme="minorHAnsi" w:hAnsiTheme="minorHAnsi" w:cstheme="minorHAnsi"/>
                <w:bCs/>
                <w:color w:val="auto"/>
                <w:sz w:val="20"/>
                <w:szCs w:val="20"/>
              </w:rPr>
            </w:pPr>
            <w:r w:rsidRPr="008A35E0">
              <w:rPr>
                <w:rFonts w:asciiTheme="minorHAnsi" w:hAnsiTheme="minorHAnsi" w:cstheme="minorHAnsi"/>
                <w:bCs/>
                <w:color w:val="auto"/>
                <w:sz w:val="20"/>
                <w:szCs w:val="20"/>
              </w:rPr>
              <w:t>Shervon De Leon, Monitoring Coordinator</w:t>
            </w:r>
          </w:p>
        </w:tc>
        <w:tc>
          <w:tcPr>
            <w:tcW w:w="881" w:type="dxa"/>
            <w:tcBorders>
              <w:top w:val="nil"/>
              <w:left w:val="nil"/>
              <w:bottom w:val="nil"/>
              <w:right w:val="nil"/>
            </w:tcBorders>
            <w:vAlign w:val="center"/>
          </w:tcPr>
          <w:p w14:paraId="025F2E5C" w14:textId="77777777" w:rsidR="008A35E0" w:rsidRPr="008A35E0" w:rsidRDefault="008A35E0" w:rsidP="00461FF6">
            <w:pPr>
              <w:rPr>
                <w:rFonts w:cstheme="minorHAnsi"/>
              </w:rPr>
            </w:pPr>
          </w:p>
        </w:tc>
        <w:tc>
          <w:tcPr>
            <w:tcW w:w="1660" w:type="dxa"/>
            <w:tcBorders>
              <w:top w:val="single" w:sz="4" w:space="0" w:color="auto"/>
              <w:left w:val="nil"/>
              <w:bottom w:val="nil"/>
              <w:right w:val="nil"/>
            </w:tcBorders>
            <w:vAlign w:val="center"/>
          </w:tcPr>
          <w:p w14:paraId="18822291" w14:textId="77777777" w:rsidR="008A35E0" w:rsidRPr="008A35E0" w:rsidRDefault="008A35E0" w:rsidP="00461FF6">
            <w:pPr>
              <w:jc w:val="center"/>
              <w:rPr>
                <w:rFonts w:cstheme="minorHAnsi"/>
              </w:rPr>
            </w:pPr>
          </w:p>
        </w:tc>
      </w:tr>
    </w:tbl>
    <w:p w14:paraId="35D71C8C" w14:textId="77777777" w:rsidR="00B71562" w:rsidRPr="0086048E" w:rsidRDefault="00B71562" w:rsidP="006F2AB0">
      <w:pPr>
        <w:pStyle w:val="WPPHeading1"/>
        <w:rPr>
          <w:sz w:val="14"/>
          <w:szCs w:val="14"/>
        </w:rPr>
      </w:pPr>
    </w:p>
    <w:p w14:paraId="5CE2AE7F" w14:textId="544D5588" w:rsidR="001B3E0F" w:rsidRPr="00ED3B80" w:rsidRDefault="001B3E0F" w:rsidP="006F2AB0">
      <w:pPr>
        <w:pStyle w:val="WPPHeading1"/>
      </w:pPr>
      <w:r w:rsidRPr="00ED3B80">
        <w:t>Massachusetts Department of Environmental Protection</w:t>
      </w:r>
    </w:p>
    <w:p w14:paraId="4DBA0B2E" w14:textId="2EB43CFD" w:rsidR="001B3E0F" w:rsidRPr="00C30D2F" w:rsidRDefault="001B3E0F" w:rsidP="00A2590A">
      <w:pPr>
        <w:pStyle w:val="WPPNormal"/>
        <w:spacing w:after="60"/>
      </w:pPr>
      <w:r w:rsidRPr="005C6081">
        <w:t>MassDEP’s mission is to protect and enhance the Commonwealth's natural resources – air, water, and land – to provide for the health, safety, and welfare of all people, and to ensure a clean and safe environment for future generations. In carrying out this mission MassDEP commits to address and advance environmental justice and equity for all people of the Commonwealth; provide meaningful, inclusive opportunities for people to participate in agency decisions that affect their lives; and ensure a diverse workforce that reflects the communities we serve. </w:t>
      </w:r>
    </w:p>
    <w:p w14:paraId="754BB5C1" w14:textId="77777777" w:rsidR="001B3E0F" w:rsidRPr="00D94DFA" w:rsidRDefault="001B3E0F" w:rsidP="00ED3B80">
      <w:pPr>
        <w:spacing w:after="0"/>
        <w:rPr>
          <w:rFonts w:ascii="Calibri Light" w:hAnsi="Calibri Light" w:cs="Calibri Light"/>
          <w:color w:val="3C5184" w:themeColor="accent3" w:themeShade="BF"/>
          <w:sz w:val="28"/>
          <w:szCs w:val="28"/>
        </w:rPr>
      </w:pPr>
      <w:r w:rsidRPr="00D94DFA">
        <w:rPr>
          <w:rFonts w:ascii="Calibri Light" w:hAnsi="Calibri Light" w:cs="Calibri Light"/>
          <w:color w:val="3C5184" w:themeColor="accent3" w:themeShade="BF"/>
          <w:sz w:val="28"/>
          <w:szCs w:val="28"/>
        </w:rPr>
        <w:t>Watershed Planning Program</w:t>
      </w:r>
    </w:p>
    <w:p w14:paraId="41D7D891" w14:textId="59376312" w:rsidR="001B3E0F" w:rsidRPr="00C30D2F" w:rsidRDefault="001B3E0F" w:rsidP="00A2590A">
      <w:pPr>
        <w:pStyle w:val="WPPNormal"/>
        <w:spacing w:after="60"/>
      </w:pPr>
      <w:r w:rsidRPr="005C6081">
        <w:t>The Watershed Planning Program is a statewide program in the Division of Watershed Management, Bureau of Water Resources, at MassDEP. We are stewards of the water resources of Massachusetts. Together with other state environmental agencies, we share in the duty and responsibility to protect, enhance, and restore the quality and value of the waters of the Commonwealth. We are guided by the federal Clean Water Act and work to secure the environmental, recreational, and public health benefits of clean water for the residents of Massachusetts. The Watershed Planning Program is organized into five Sections that each have a different technical focus under the Clean Water Act: (1) Surface Water Quality Standards; (2) Surface Water Quality Monitoring; (3) Data Management and Water Quality Assessment; (4) Total Maximum Daily Load; and (5) Nonpoint Source Pollution.</w:t>
      </w:r>
    </w:p>
    <w:p w14:paraId="109C09E5" w14:textId="77777777" w:rsidR="001B3E0F" w:rsidRPr="00D94DFA" w:rsidRDefault="001B3E0F" w:rsidP="00ED3B80">
      <w:pPr>
        <w:spacing w:after="0"/>
        <w:rPr>
          <w:rFonts w:ascii="Calibri Light" w:hAnsi="Calibri Light" w:cs="Calibri Light"/>
          <w:color w:val="3C5184" w:themeColor="accent3" w:themeShade="BF"/>
          <w:sz w:val="28"/>
          <w:szCs w:val="28"/>
        </w:rPr>
      </w:pPr>
      <w:r w:rsidRPr="00D94DFA">
        <w:rPr>
          <w:rFonts w:ascii="Calibri Light" w:hAnsi="Calibri Light" w:cs="Calibri Light"/>
          <w:color w:val="3C5184" w:themeColor="accent3" w:themeShade="BF"/>
          <w:sz w:val="28"/>
          <w:szCs w:val="28"/>
        </w:rPr>
        <w:t>Disclaimer</w:t>
      </w:r>
    </w:p>
    <w:p w14:paraId="6C735A57" w14:textId="6FCA4288" w:rsidR="001B3E0F" w:rsidRPr="005C6081" w:rsidRDefault="001B3E0F" w:rsidP="00A2590A">
      <w:pPr>
        <w:pStyle w:val="WPPNormal"/>
        <w:spacing w:line="240" w:lineRule="auto"/>
      </w:pPr>
      <w:r w:rsidRPr="005C6081">
        <w:t>References to trade names, commercial products, manufacturers, or distributors in this report constituted neither endorsement nor recommendation by MassDEP.</w:t>
      </w:r>
    </w:p>
    <w:p w14:paraId="205DA315" w14:textId="77777777" w:rsidR="001B3E0F" w:rsidRPr="00D94DFA" w:rsidRDefault="001B3E0F" w:rsidP="00ED3B80">
      <w:pPr>
        <w:spacing w:after="0"/>
        <w:rPr>
          <w:rFonts w:ascii="Calibri Light" w:hAnsi="Calibri Light" w:cs="Calibri Light"/>
          <w:color w:val="3C5184" w:themeColor="accent3" w:themeShade="BF"/>
          <w:sz w:val="28"/>
          <w:szCs w:val="28"/>
        </w:rPr>
      </w:pPr>
      <w:r w:rsidRPr="00D94DFA">
        <w:rPr>
          <w:rFonts w:ascii="Calibri Light" w:hAnsi="Calibri Light" w:cs="Calibri Light"/>
          <w:color w:val="3C5184" w:themeColor="accent3" w:themeShade="BF"/>
          <w:sz w:val="28"/>
          <w:szCs w:val="28"/>
        </w:rPr>
        <w:t>Contact Information</w:t>
      </w:r>
    </w:p>
    <w:p w14:paraId="76C4355A" w14:textId="6F8E4C60" w:rsidR="001B3E0F" w:rsidRPr="005C6081" w:rsidRDefault="001B3E0F" w:rsidP="00C30D2F">
      <w:pPr>
        <w:pStyle w:val="WPPNormal"/>
        <w:contextualSpacing/>
      </w:pPr>
      <w:r w:rsidRPr="005C6081">
        <w:t>Watershed Planning Program</w:t>
      </w:r>
      <w:r w:rsidR="0086048E">
        <w:t xml:space="preserve">, </w:t>
      </w:r>
      <w:r w:rsidRPr="005C6081">
        <w:t>Division of Watershed Management, Bureau of Water Resources</w:t>
      </w:r>
    </w:p>
    <w:p w14:paraId="603FA59F" w14:textId="77777777" w:rsidR="001B3E0F" w:rsidRPr="005C6081" w:rsidRDefault="001B3E0F" w:rsidP="00C30D2F">
      <w:pPr>
        <w:pStyle w:val="WPPNormal"/>
        <w:contextualSpacing/>
      </w:pPr>
      <w:r w:rsidRPr="005C6081">
        <w:t>Massachusetts Department of Environmental Protection</w:t>
      </w:r>
    </w:p>
    <w:p w14:paraId="04C19C35" w14:textId="77777777" w:rsidR="001B3E0F" w:rsidRPr="005C6081" w:rsidRDefault="001B3E0F" w:rsidP="00C30D2F">
      <w:pPr>
        <w:pStyle w:val="WPPNormal"/>
        <w:contextualSpacing/>
      </w:pPr>
      <w:r w:rsidRPr="005C6081">
        <w:t>8 New Bond Street, Worcester, MA 01606</w:t>
      </w:r>
    </w:p>
    <w:p w14:paraId="12924FC2" w14:textId="224FE311" w:rsidR="001B3E0F" w:rsidRPr="005C6081" w:rsidRDefault="001B3E0F" w:rsidP="00C30D2F">
      <w:pPr>
        <w:pStyle w:val="WPPNormal"/>
        <w:contextualSpacing/>
      </w:pPr>
      <w:r w:rsidRPr="005C6081">
        <w:t xml:space="preserve">Website: </w:t>
      </w:r>
      <w:hyperlink r:id="rId12" w:history="1">
        <w:r w:rsidR="002723FA" w:rsidRPr="005C6081">
          <w:rPr>
            <w:rStyle w:val="Hyperlink"/>
            <w:sz w:val="20"/>
          </w:rPr>
          <w:t>https://www.mass.gov/guides/watershed-planning-program</w:t>
        </w:r>
      </w:hyperlink>
      <w:r w:rsidR="002723FA" w:rsidRPr="005C6081">
        <w:t xml:space="preserve"> </w:t>
      </w:r>
      <w:r w:rsidRPr="005C6081">
        <w:t xml:space="preserve"> </w:t>
      </w:r>
    </w:p>
    <w:p w14:paraId="39419E1F" w14:textId="54D3B0B5" w:rsidR="001B3E0F" w:rsidRPr="00C30D2F" w:rsidRDefault="001B3E0F" w:rsidP="00C30D2F">
      <w:pPr>
        <w:pStyle w:val="WPPNormal"/>
        <w:rPr>
          <w:rStyle w:val="Hyperlink"/>
          <w:color w:val="auto"/>
          <w:u w:val="none"/>
        </w:rPr>
      </w:pPr>
      <w:r w:rsidRPr="005C6081">
        <w:t xml:space="preserve">Email address: </w:t>
      </w:r>
      <w:hyperlink r:id="rId13" w:history="1">
        <w:r w:rsidRPr="005C6081">
          <w:t>dep.wpp@mass.gov</w:t>
        </w:r>
      </w:hyperlink>
      <w:r w:rsidR="002723FA" w:rsidRPr="005C6081">
        <w:t xml:space="preserve">  </w:t>
      </w:r>
    </w:p>
    <w:p w14:paraId="255BD49E" w14:textId="77777777" w:rsidR="001B3E0F" w:rsidRPr="00D94DFA" w:rsidRDefault="001B3E0F" w:rsidP="00ED3B80">
      <w:pPr>
        <w:spacing w:after="0"/>
        <w:rPr>
          <w:rFonts w:ascii="Calibri Light" w:hAnsi="Calibri Light" w:cs="Calibri Light"/>
          <w:color w:val="3C5184" w:themeColor="accent3" w:themeShade="BF"/>
          <w:sz w:val="28"/>
          <w:szCs w:val="28"/>
        </w:rPr>
      </w:pPr>
      <w:r w:rsidRPr="00D94DFA">
        <w:rPr>
          <w:rFonts w:ascii="Calibri Light" w:hAnsi="Calibri Light" w:cs="Calibri Light"/>
          <w:color w:val="3C5184" w:themeColor="accent3" w:themeShade="BF"/>
          <w:sz w:val="28"/>
          <w:szCs w:val="28"/>
        </w:rPr>
        <w:t>Notice of Availability</w:t>
      </w:r>
    </w:p>
    <w:p w14:paraId="3DEEC669" w14:textId="782E6504" w:rsidR="00E176A0" w:rsidRPr="005C6081" w:rsidRDefault="001B3E0F" w:rsidP="00C30D2F">
      <w:pPr>
        <w:pStyle w:val="WPPNormal"/>
      </w:pPr>
      <w:r w:rsidRPr="005C6081">
        <w:t>This report is available</w:t>
      </w:r>
      <w:r w:rsidR="004840C3" w:rsidRPr="005C6081">
        <w:t xml:space="preserve"> by contacting</w:t>
      </w:r>
      <w:r w:rsidRPr="005C6081">
        <w:t>:</w:t>
      </w:r>
      <w:r w:rsidR="004840C3" w:rsidRPr="005C6081">
        <w:t xml:space="preserve"> </w:t>
      </w:r>
      <w:hyperlink r:id="rId14" w:history="1">
        <w:r w:rsidR="002723FA" w:rsidRPr="005C6081">
          <w:rPr>
            <w:rStyle w:val="Hyperlink"/>
            <w:sz w:val="20"/>
          </w:rPr>
          <w:t>dep.wpp@mass.gov</w:t>
        </w:r>
      </w:hyperlink>
      <w:r w:rsidR="002723FA" w:rsidRPr="005C6081">
        <w:t xml:space="preserve"> </w:t>
      </w:r>
    </w:p>
    <w:p w14:paraId="1160909B" w14:textId="3ED30D2A" w:rsidR="00AD6336" w:rsidRPr="005A7B8C" w:rsidRDefault="00E176A0" w:rsidP="005A7B8C">
      <w:pPr>
        <w:pStyle w:val="Footer"/>
        <w:numPr>
          <w:ilvl w:val="0"/>
          <w:numId w:val="4"/>
        </w:numPr>
        <w:tabs>
          <w:tab w:val="clear" w:pos="4320"/>
          <w:tab w:val="clear" w:pos="8640"/>
        </w:tabs>
        <w:rPr>
          <w:rFonts w:asciiTheme="minorHAnsi" w:eastAsia="Calibri" w:hAnsiTheme="minorHAnsi" w:cstheme="minorHAnsi"/>
          <w:bCs/>
          <w:sz w:val="28"/>
          <w:szCs w:val="24"/>
        </w:rPr>
      </w:pPr>
      <w:r w:rsidRPr="001D5521">
        <w:rPr>
          <w:b/>
        </w:rPr>
        <w:br w:type="page"/>
      </w:r>
      <w:r w:rsidRPr="005A7B8C">
        <w:rPr>
          <w:rFonts w:asciiTheme="minorHAnsi" w:eastAsia="Calibri" w:hAnsiTheme="minorHAnsi" w:cstheme="minorHAnsi"/>
          <w:bCs/>
          <w:caps/>
          <w:sz w:val="28"/>
          <w:szCs w:val="28"/>
        </w:rPr>
        <w:lastRenderedPageBreak/>
        <w:t>SCOPE AND APPLICATION</w:t>
      </w:r>
    </w:p>
    <w:p w14:paraId="7F1A1424" w14:textId="64D0E7E8" w:rsidR="00D26119" w:rsidRPr="00D26119" w:rsidRDefault="00E176A0" w:rsidP="00EF4F22">
      <w:pPr>
        <w:pStyle w:val="WPPNormal"/>
        <w:rPr>
          <w:rFonts w:eastAsiaTheme="minorHAnsi"/>
          <w:szCs w:val="22"/>
        </w:rPr>
      </w:pPr>
      <w:r w:rsidRPr="00A70D65">
        <w:t xml:space="preserve">Chlorophyll is a pigment found in plants that allows the organism to use radiant energy for converting carbon dioxide into organic compounds in a process called photosynthesis.  Several types of chlorophyll exist and these and other pigments are used to characterize algae.  One type, chlorophyll </w:t>
      </w:r>
      <w:r w:rsidRPr="00A70D65">
        <w:rPr>
          <w:i/>
        </w:rPr>
        <w:t>a</w:t>
      </w:r>
      <w:r w:rsidRPr="00A70D65">
        <w:t xml:space="preserve">, is most widely used for biomass estimates </w:t>
      </w:r>
      <w:r w:rsidR="008C0A43" w:rsidRPr="00A70D65">
        <w:t xml:space="preserve">because of its presence </w:t>
      </w:r>
      <w:r w:rsidRPr="00A70D65">
        <w:t>in all algae</w:t>
      </w:r>
      <w:r w:rsidR="009628CA" w:rsidRPr="00A70D65">
        <w:t xml:space="preserve"> and because it constitutes approximately 1-2% of the dry weight of organic material </w:t>
      </w:r>
      <w:r w:rsidRPr="00A70D65">
        <w:t>.  A knowledge of chlorophyll</w:t>
      </w:r>
      <w:r w:rsidR="008E1BDC">
        <w:t xml:space="preserve"> a</w:t>
      </w:r>
      <w:r w:rsidRPr="00A70D65">
        <w:t xml:space="preserve"> </w:t>
      </w:r>
      <w:proofErr w:type="gramStart"/>
      <w:r w:rsidRPr="00A70D65">
        <w:t>concentrations</w:t>
      </w:r>
      <w:proofErr w:type="gramEnd"/>
      <w:r w:rsidRPr="00A70D65">
        <w:t xml:space="preserve"> </w:t>
      </w:r>
      <w:r w:rsidR="008C0A43" w:rsidRPr="00A70D65">
        <w:t>can provide</w:t>
      </w:r>
      <w:r w:rsidRPr="00A70D65">
        <w:t xml:space="preserve"> </w:t>
      </w:r>
      <w:r w:rsidR="008C0A43" w:rsidRPr="00A70D65">
        <w:t xml:space="preserve">an </w:t>
      </w:r>
      <w:r w:rsidRPr="00A70D65">
        <w:t>estimat</w:t>
      </w:r>
      <w:r w:rsidR="008C0A43" w:rsidRPr="00A70D65">
        <w:t>e</w:t>
      </w:r>
      <w:r w:rsidRPr="00A70D65">
        <w:t xml:space="preserve"> of biomass</w:t>
      </w:r>
      <w:r w:rsidR="008C0A43" w:rsidRPr="00A70D65">
        <w:t xml:space="preserve"> </w:t>
      </w:r>
      <w:r w:rsidR="00B54376" w:rsidRPr="00A70D65">
        <w:t xml:space="preserve">of the phytoplankton and the periphyton </w:t>
      </w:r>
      <w:r w:rsidR="008C0A43" w:rsidRPr="00A70D65">
        <w:t xml:space="preserve">that can be used </w:t>
      </w:r>
      <w:r w:rsidRPr="00A70D65">
        <w:t>for comparative assessments of geographical, spa</w:t>
      </w:r>
      <w:r w:rsidR="009C2CC1" w:rsidRPr="00A70D65">
        <w:t>tial</w:t>
      </w:r>
      <w:r w:rsidRPr="00A70D65">
        <w:t xml:space="preserve"> and temporal variations (American Public Health </w:t>
      </w:r>
      <w:r w:rsidRPr="00D26119">
        <w:rPr>
          <w:rFonts w:eastAsiaTheme="minorHAnsi"/>
          <w:szCs w:val="22"/>
        </w:rPr>
        <w:t>Assoc., 1981). Chlorophyll</w:t>
      </w:r>
      <w:r w:rsidR="008E1BDC">
        <w:rPr>
          <w:rFonts w:eastAsiaTheme="minorHAnsi"/>
          <w:szCs w:val="22"/>
        </w:rPr>
        <w:t xml:space="preserve"> </w:t>
      </w:r>
      <w:proofErr w:type="gramStart"/>
      <w:r w:rsidR="008E1BDC">
        <w:rPr>
          <w:rFonts w:eastAsiaTheme="minorHAnsi"/>
          <w:szCs w:val="22"/>
        </w:rPr>
        <w:t>a</w:t>
      </w:r>
      <w:r w:rsidRPr="00D26119">
        <w:rPr>
          <w:rFonts w:eastAsiaTheme="minorHAnsi"/>
          <w:szCs w:val="22"/>
        </w:rPr>
        <w:t xml:space="preserve"> measurements</w:t>
      </w:r>
      <w:proofErr w:type="gramEnd"/>
      <w:r w:rsidRPr="00D26119">
        <w:rPr>
          <w:rFonts w:eastAsiaTheme="minorHAnsi"/>
          <w:szCs w:val="22"/>
        </w:rPr>
        <w:t xml:space="preserve"> are made from both phytoplankton samples and periphyton samples from lakes, streams, rivers, and estuarine waters.   </w:t>
      </w:r>
      <w:r w:rsidR="00B54376" w:rsidRPr="00D26119">
        <w:rPr>
          <w:rFonts w:eastAsiaTheme="minorHAnsi"/>
          <w:szCs w:val="22"/>
        </w:rPr>
        <w:t xml:space="preserve">These measurements are </w:t>
      </w:r>
      <w:r w:rsidR="009628CA" w:rsidRPr="00D26119">
        <w:rPr>
          <w:rFonts w:eastAsiaTheme="minorHAnsi"/>
          <w:szCs w:val="22"/>
        </w:rPr>
        <w:t xml:space="preserve">used in several indices to determine </w:t>
      </w:r>
      <w:r w:rsidR="007B194A" w:rsidRPr="00D26119">
        <w:rPr>
          <w:rFonts w:eastAsiaTheme="minorHAnsi"/>
          <w:szCs w:val="22"/>
        </w:rPr>
        <w:t xml:space="preserve">the </w:t>
      </w:r>
      <w:r w:rsidR="009628CA" w:rsidRPr="00D26119">
        <w:rPr>
          <w:rFonts w:eastAsiaTheme="minorHAnsi"/>
          <w:szCs w:val="22"/>
        </w:rPr>
        <w:t>trophic status of lakes</w:t>
      </w:r>
      <w:r w:rsidR="007B194A" w:rsidRPr="00D26119">
        <w:rPr>
          <w:rFonts w:eastAsiaTheme="minorHAnsi"/>
          <w:szCs w:val="22"/>
        </w:rPr>
        <w:t xml:space="preserve"> and rivers</w:t>
      </w:r>
      <w:r w:rsidR="009628CA" w:rsidRPr="00D26119">
        <w:rPr>
          <w:rFonts w:eastAsiaTheme="minorHAnsi"/>
          <w:szCs w:val="22"/>
        </w:rPr>
        <w:t>.</w:t>
      </w:r>
    </w:p>
    <w:p w14:paraId="2946DB82" w14:textId="6C6C5896" w:rsidR="00E176A0" w:rsidRPr="005A7B8C" w:rsidRDefault="00E176A0"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SUMMARY</w:t>
      </w:r>
    </w:p>
    <w:p w14:paraId="5997CC1D" w14:textId="60A9700F" w:rsidR="00E176A0" w:rsidRPr="008A34D4" w:rsidRDefault="00E176A0" w:rsidP="0017755D">
      <w:pPr>
        <w:pStyle w:val="WPPNormal"/>
      </w:pPr>
      <w:r w:rsidRPr="008A34D4">
        <w:t xml:space="preserve">A modification of the EPA Method 445.0 for chlorophyll </w:t>
      </w:r>
      <w:proofErr w:type="gramStart"/>
      <w:r w:rsidRPr="008A34D4">
        <w:t>a</w:t>
      </w:r>
      <w:proofErr w:type="gramEnd"/>
      <w:r w:rsidRPr="008A34D4">
        <w:t xml:space="preserve"> analysis is being used with the Turner Design </w:t>
      </w:r>
      <w:r w:rsidR="00FD7FCF" w:rsidRPr="008A34D4">
        <w:t xml:space="preserve">Trilogy </w:t>
      </w:r>
      <w:r w:rsidRPr="008A34D4">
        <w:t xml:space="preserve">Fluorometer. The modification requires no acidification and has EPA approval.  The method was developed by Nicholas </w:t>
      </w:r>
      <w:proofErr w:type="spellStart"/>
      <w:r w:rsidRPr="008A34D4">
        <w:t>Welschmeyer</w:t>
      </w:r>
      <w:proofErr w:type="spellEnd"/>
      <w:r w:rsidRPr="008A34D4">
        <w:t xml:space="preserve"> (1994). According to Turner Design product information, the filters used with the </w:t>
      </w:r>
      <w:r w:rsidR="00613D53" w:rsidRPr="008A34D4">
        <w:t>Trilogy</w:t>
      </w:r>
      <w:r w:rsidRPr="008A34D4">
        <w:t xml:space="preserve"> as well as the special blue lamp eliminate the interference to chlorophyll a from chlorophyll b and phaeopigments. Background fluorescence is reportedly reduced with this method from interfering compounds including chlorophyll b, c, pheophytin and dissolved organic matter</w:t>
      </w:r>
      <w:r w:rsidR="00E94BD5" w:rsidRPr="008A34D4">
        <w:t xml:space="preserve"> (Arar and Collins 1997).</w:t>
      </w:r>
    </w:p>
    <w:p w14:paraId="110FFD37" w14:textId="6A81FAC1" w:rsidR="00E176A0" w:rsidRPr="005A7B8C" w:rsidRDefault="00E176A0"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SAFETY CONSIDERATIONS</w:t>
      </w:r>
    </w:p>
    <w:p w14:paraId="3FE9F23F" w14:textId="71C2CE9B" w:rsidR="00E176A0" w:rsidRPr="00D26119" w:rsidRDefault="00E3302D" w:rsidP="0017755D">
      <w:pPr>
        <w:pStyle w:val="WPPNormal"/>
      </w:pPr>
      <w:r w:rsidRPr="008A34D4">
        <w:t xml:space="preserve">General </w:t>
      </w:r>
      <w:r w:rsidR="00EF3D10" w:rsidRPr="008A34D4">
        <w:t xml:space="preserve">lab </w:t>
      </w:r>
      <w:r w:rsidR="00E176A0" w:rsidRPr="008A34D4">
        <w:t>safety procedures should be followed (</w:t>
      </w:r>
      <w:r w:rsidR="00EF3D10" w:rsidRPr="008A34D4">
        <w:t xml:space="preserve">CN 000.35 </w:t>
      </w:r>
      <w:r w:rsidR="005A7B8C">
        <w:t>–</w:t>
      </w:r>
      <w:r w:rsidR="00EF3D10" w:rsidRPr="008A34D4">
        <w:t xml:space="preserve"> SOP</w:t>
      </w:r>
      <w:r w:rsidR="005A7B8C">
        <w:t xml:space="preserve"> </w:t>
      </w:r>
      <w:r w:rsidR="00EF3D10" w:rsidRPr="008A34D4">
        <w:t>Laboratory Safety at 8 New Bond</w:t>
      </w:r>
      <w:r w:rsidR="00E176A0" w:rsidRPr="008A34D4">
        <w:t>).  In the laboratory, care should be taken in the use of acetone</w:t>
      </w:r>
      <w:r w:rsidR="00613D53" w:rsidRPr="008A34D4">
        <w:t xml:space="preserve"> which is inflammable and can irritate skin as well as other health effects</w:t>
      </w:r>
      <w:r w:rsidR="00E176A0" w:rsidRPr="008A34D4">
        <w:t xml:space="preserve">.  </w:t>
      </w:r>
      <w:r w:rsidR="00613D53" w:rsidRPr="008A34D4">
        <w:t xml:space="preserve">No smoking or lighting of matches or any sparking agents should be used in the lab.  </w:t>
      </w:r>
      <w:r w:rsidR="001146A1" w:rsidRPr="008A34D4">
        <w:t>When possible</w:t>
      </w:r>
      <w:r w:rsidR="0093121E">
        <w:t>,</w:t>
      </w:r>
      <w:r w:rsidR="00F41CF6" w:rsidRPr="008A34D4">
        <w:t xml:space="preserve"> </w:t>
      </w:r>
      <w:r w:rsidR="00723EC8" w:rsidRPr="008A34D4">
        <w:t xml:space="preserve">use the fume hood to  </w:t>
      </w:r>
      <w:r w:rsidR="001146A1" w:rsidRPr="008A34D4">
        <w:t>make a</w:t>
      </w:r>
      <w:r w:rsidR="00E176A0" w:rsidRPr="008A34D4">
        <w:t xml:space="preserve">ll transfers </w:t>
      </w:r>
      <w:r w:rsidR="00613D53" w:rsidRPr="008A34D4">
        <w:t>involving acetone</w:t>
      </w:r>
      <w:r w:rsidR="00AA4AE4" w:rsidRPr="008A34D4">
        <w:t xml:space="preserve">. </w:t>
      </w:r>
      <w:r w:rsidR="001146A1" w:rsidRPr="008A34D4">
        <w:t xml:space="preserve">If work cannot be done under the hood because of the height considerations or logistics, then the fan located to the right of the sink should be used at low velocity pointed away from the source of the acetone. </w:t>
      </w:r>
      <w:r w:rsidR="00E176A0" w:rsidRPr="008A34D4">
        <w:t>Nitrile gloves should be used when handling the acetone.</w:t>
      </w:r>
      <w:r w:rsidR="000C127C" w:rsidRPr="008A34D4">
        <w:t xml:space="preserve"> </w:t>
      </w:r>
      <w:r w:rsidR="00260AD0" w:rsidRPr="008A34D4">
        <w:t>Goggles or safety glasses are also available for use</w:t>
      </w:r>
      <w:r w:rsidR="000C127C" w:rsidRPr="008A34D4">
        <w:t xml:space="preserve">. </w:t>
      </w:r>
    </w:p>
    <w:p w14:paraId="08CE6F91" w14:textId="63C858A4" w:rsidR="00E176A0" w:rsidRPr="005A7B8C" w:rsidRDefault="00E176A0"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 xml:space="preserve">SAMPLE COLLECTION, PRESERVATION AND HANDLING </w:t>
      </w:r>
    </w:p>
    <w:p w14:paraId="07459315" w14:textId="36F5C5FE" w:rsidR="00E176A0" w:rsidRPr="005A7B8C" w:rsidRDefault="00E176A0" w:rsidP="005A7B8C">
      <w:pPr>
        <w:pStyle w:val="BodyText"/>
        <w:tabs>
          <w:tab w:val="left" w:pos="720"/>
        </w:tabs>
        <w:rPr>
          <w:rFonts w:asciiTheme="minorHAnsi" w:eastAsia="Calibri" w:hAnsiTheme="minorHAnsi" w:cstheme="minorHAnsi"/>
          <w:sz w:val="22"/>
        </w:rPr>
      </w:pPr>
      <w:r w:rsidRPr="005A7B8C">
        <w:rPr>
          <w:rFonts w:asciiTheme="minorHAnsi" w:eastAsia="Calibri" w:hAnsiTheme="minorHAnsi" w:cstheme="minorHAnsi"/>
          <w:sz w:val="22"/>
        </w:rPr>
        <w:t xml:space="preserve">Grab and integrated samples are the most common types </w:t>
      </w:r>
      <w:r w:rsidR="00613D53" w:rsidRPr="005A7B8C">
        <w:rPr>
          <w:rFonts w:asciiTheme="minorHAnsi" w:eastAsia="Calibri" w:hAnsiTheme="minorHAnsi" w:cstheme="minorHAnsi"/>
          <w:sz w:val="22"/>
        </w:rPr>
        <w:t>of sample collection used for</w:t>
      </w:r>
      <w:r w:rsidRPr="005A7B8C">
        <w:rPr>
          <w:rFonts w:asciiTheme="minorHAnsi" w:eastAsia="Calibri" w:hAnsiTheme="minorHAnsi" w:cstheme="minorHAnsi"/>
          <w:sz w:val="22"/>
        </w:rPr>
        <w:t xml:space="preserve"> chlorophyll analysis from phytoplankton</w:t>
      </w:r>
      <w:r w:rsidR="00623021" w:rsidRPr="005A7B8C">
        <w:rPr>
          <w:rFonts w:asciiTheme="minorHAnsi" w:eastAsia="Calibri" w:hAnsiTheme="minorHAnsi" w:cstheme="minorHAnsi"/>
          <w:sz w:val="22"/>
        </w:rPr>
        <w:t xml:space="preserve"> per </w:t>
      </w:r>
      <w:r w:rsidR="000E69E4" w:rsidRPr="005A7B8C">
        <w:rPr>
          <w:rFonts w:asciiTheme="minorHAnsi" w:eastAsia="Calibri" w:hAnsiTheme="minorHAnsi" w:cstheme="minorHAnsi"/>
          <w:sz w:val="22"/>
        </w:rPr>
        <w:t>field SOPs (</w:t>
      </w:r>
      <w:r w:rsidR="003A1536" w:rsidRPr="005A7B8C">
        <w:rPr>
          <w:rFonts w:asciiTheme="minorHAnsi" w:eastAsia="Calibri" w:hAnsiTheme="minorHAnsi" w:cstheme="minorHAnsi"/>
          <w:sz w:val="22"/>
        </w:rPr>
        <w:t xml:space="preserve">CN 03.5 SOP </w:t>
      </w:r>
      <w:r w:rsidR="00FB2E5B" w:rsidRPr="005A7B8C">
        <w:rPr>
          <w:rFonts w:asciiTheme="minorHAnsi" w:eastAsia="Calibri" w:hAnsiTheme="minorHAnsi" w:cstheme="minorHAnsi"/>
          <w:sz w:val="22"/>
        </w:rPr>
        <w:t>for Chlorophyll and</w:t>
      </w:r>
      <w:r w:rsidR="003324CA" w:rsidRPr="005A7B8C">
        <w:rPr>
          <w:rFonts w:asciiTheme="minorHAnsi" w:eastAsia="Calibri" w:hAnsiTheme="minorHAnsi" w:cstheme="minorHAnsi"/>
          <w:sz w:val="22"/>
        </w:rPr>
        <w:t xml:space="preserve"> CN 35.0 and </w:t>
      </w:r>
      <w:r w:rsidR="00FB2E5B" w:rsidRPr="005A7B8C">
        <w:rPr>
          <w:rFonts w:asciiTheme="minorHAnsi" w:eastAsia="Calibri" w:hAnsiTheme="minorHAnsi" w:cstheme="minorHAnsi"/>
          <w:sz w:val="22"/>
        </w:rPr>
        <w:t xml:space="preserve"> CN 60.0 – SOP</w:t>
      </w:r>
      <w:r w:rsidR="003324CA" w:rsidRPr="005A7B8C">
        <w:rPr>
          <w:rFonts w:asciiTheme="minorHAnsi" w:eastAsia="Calibri" w:hAnsiTheme="minorHAnsi" w:cstheme="minorHAnsi"/>
          <w:sz w:val="22"/>
        </w:rPr>
        <w:t>s</w:t>
      </w:r>
      <w:r w:rsidR="00FB2E5B" w:rsidRPr="005A7B8C">
        <w:rPr>
          <w:rFonts w:asciiTheme="minorHAnsi" w:eastAsia="Calibri" w:hAnsiTheme="minorHAnsi" w:cstheme="minorHAnsi"/>
          <w:sz w:val="22"/>
        </w:rPr>
        <w:t xml:space="preserve"> for Periphyton) S</w:t>
      </w:r>
      <w:r w:rsidRPr="005A7B8C">
        <w:rPr>
          <w:rFonts w:asciiTheme="minorHAnsi" w:eastAsia="Calibri" w:hAnsiTheme="minorHAnsi" w:cstheme="minorHAnsi"/>
          <w:sz w:val="22"/>
        </w:rPr>
        <w:t>ample</w:t>
      </w:r>
      <w:r w:rsidR="00FB2E5B" w:rsidRPr="005A7B8C">
        <w:rPr>
          <w:rFonts w:asciiTheme="minorHAnsi" w:eastAsia="Calibri" w:hAnsiTheme="minorHAnsi" w:cstheme="minorHAnsi"/>
          <w:sz w:val="22"/>
        </w:rPr>
        <w:t>s</w:t>
      </w:r>
      <w:r w:rsidRPr="005A7B8C">
        <w:rPr>
          <w:rFonts w:asciiTheme="minorHAnsi" w:eastAsia="Calibri" w:hAnsiTheme="minorHAnsi" w:cstheme="minorHAnsi"/>
          <w:sz w:val="22"/>
        </w:rPr>
        <w:t xml:space="preserve"> should be kept in the dark and on ice until </w:t>
      </w:r>
      <w:r w:rsidR="007954F5" w:rsidRPr="005A7B8C">
        <w:rPr>
          <w:rFonts w:asciiTheme="minorHAnsi" w:eastAsia="Calibri" w:hAnsiTheme="minorHAnsi" w:cstheme="minorHAnsi"/>
          <w:sz w:val="22"/>
        </w:rPr>
        <w:t>they are</w:t>
      </w:r>
      <w:r w:rsidRPr="005A7B8C">
        <w:rPr>
          <w:rFonts w:asciiTheme="minorHAnsi" w:eastAsia="Calibri" w:hAnsiTheme="minorHAnsi" w:cstheme="minorHAnsi"/>
          <w:sz w:val="22"/>
        </w:rPr>
        <w:t xml:space="preserve"> brought back to the lab. At the lab, the sample should be stored at 4°C and in complete darkness in the refrigerator. The samples should be processed within 24 hours of their collection. If </w:t>
      </w:r>
      <w:r w:rsidR="00A213DB" w:rsidRPr="005A7B8C">
        <w:rPr>
          <w:rFonts w:asciiTheme="minorHAnsi" w:eastAsia="Calibri" w:hAnsiTheme="minorHAnsi" w:cstheme="minorHAnsi"/>
          <w:sz w:val="22"/>
        </w:rPr>
        <w:t>samples canno</w:t>
      </w:r>
      <w:r w:rsidRPr="005A7B8C">
        <w:rPr>
          <w:rFonts w:asciiTheme="minorHAnsi" w:eastAsia="Calibri" w:hAnsiTheme="minorHAnsi" w:cstheme="minorHAnsi"/>
          <w:sz w:val="22"/>
        </w:rPr>
        <w:t xml:space="preserve">t </w:t>
      </w:r>
      <w:r w:rsidR="00A213DB" w:rsidRPr="005A7B8C">
        <w:rPr>
          <w:rFonts w:asciiTheme="minorHAnsi" w:eastAsia="Calibri" w:hAnsiTheme="minorHAnsi" w:cstheme="minorHAnsi"/>
          <w:sz w:val="22"/>
        </w:rPr>
        <w:t xml:space="preserve">be </w:t>
      </w:r>
      <w:r w:rsidRPr="005A7B8C">
        <w:rPr>
          <w:rFonts w:asciiTheme="minorHAnsi" w:eastAsia="Calibri" w:hAnsiTheme="minorHAnsi" w:cstheme="minorHAnsi"/>
          <w:sz w:val="22"/>
        </w:rPr>
        <w:t xml:space="preserve">analyzed within this </w:t>
      </w:r>
      <w:r w:rsidR="00975E47" w:rsidRPr="005A7B8C">
        <w:rPr>
          <w:rFonts w:asciiTheme="minorHAnsi" w:eastAsia="Calibri" w:hAnsiTheme="minorHAnsi" w:cstheme="minorHAnsi"/>
          <w:sz w:val="22"/>
        </w:rPr>
        <w:t>time,</w:t>
      </w:r>
      <w:r w:rsidRPr="005A7B8C">
        <w:rPr>
          <w:rFonts w:asciiTheme="minorHAnsi" w:eastAsia="Calibri" w:hAnsiTheme="minorHAnsi" w:cstheme="minorHAnsi"/>
          <w:sz w:val="22"/>
        </w:rPr>
        <w:t xml:space="preserve"> then the samples should be filtered and the filters froze</w:t>
      </w:r>
      <w:r w:rsidR="00C6659A" w:rsidRPr="005A7B8C">
        <w:rPr>
          <w:rFonts w:asciiTheme="minorHAnsi" w:eastAsia="Calibri" w:hAnsiTheme="minorHAnsi" w:cstheme="minorHAnsi"/>
          <w:sz w:val="22"/>
        </w:rPr>
        <w:t>n for future analysis (within 28</w:t>
      </w:r>
      <w:r w:rsidRPr="005A7B8C">
        <w:rPr>
          <w:rFonts w:asciiTheme="minorHAnsi" w:eastAsia="Calibri" w:hAnsiTheme="minorHAnsi" w:cstheme="minorHAnsi"/>
          <w:sz w:val="22"/>
        </w:rPr>
        <w:t xml:space="preserve"> days of their collection).</w:t>
      </w:r>
    </w:p>
    <w:p w14:paraId="6537F28F" w14:textId="11DA4939" w:rsidR="00E176A0" w:rsidRPr="005A7B8C" w:rsidRDefault="00E176A0"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APPARATUS, EQUIPMENT, MATERIALS</w:t>
      </w:r>
    </w:p>
    <w:p w14:paraId="16E9D826" w14:textId="77777777" w:rsidR="00E176A0" w:rsidRPr="005A7B8C" w:rsidRDefault="00E176A0" w:rsidP="00E76EE5">
      <w:pPr>
        <w:pStyle w:val="ListParagraph"/>
        <w:numPr>
          <w:ilvl w:val="0"/>
          <w:numId w:val="8"/>
        </w:numPr>
        <w:tabs>
          <w:tab w:val="left" w:pos="720"/>
        </w:tabs>
        <w:rPr>
          <w:rFonts w:cstheme="minorHAnsi"/>
          <w:sz w:val="22"/>
          <w:szCs w:val="18"/>
        </w:rPr>
      </w:pPr>
      <w:r w:rsidRPr="005A7B8C">
        <w:rPr>
          <w:rFonts w:cstheme="minorHAnsi"/>
          <w:sz w:val="22"/>
          <w:szCs w:val="18"/>
        </w:rPr>
        <w:t xml:space="preserve">Chlorophyll </w:t>
      </w:r>
      <w:r w:rsidRPr="005A7B8C">
        <w:rPr>
          <w:rFonts w:cstheme="minorHAnsi"/>
          <w:i/>
          <w:sz w:val="22"/>
          <w:szCs w:val="18"/>
        </w:rPr>
        <w:t>a</w:t>
      </w:r>
      <w:r w:rsidRPr="005A7B8C">
        <w:rPr>
          <w:rFonts w:cstheme="minorHAnsi"/>
          <w:sz w:val="22"/>
          <w:szCs w:val="18"/>
        </w:rPr>
        <w:t xml:space="preserve"> Calibration Standard: Turner Design, 10-850</w:t>
      </w:r>
    </w:p>
    <w:p w14:paraId="0D6E9CAB" w14:textId="77777777" w:rsidR="00722E79" w:rsidRPr="005A7B8C" w:rsidRDefault="003A018E" w:rsidP="00E76EE5">
      <w:pPr>
        <w:pStyle w:val="ListParagraph"/>
        <w:numPr>
          <w:ilvl w:val="0"/>
          <w:numId w:val="8"/>
        </w:numPr>
        <w:tabs>
          <w:tab w:val="left" w:pos="720"/>
        </w:tabs>
        <w:rPr>
          <w:rFonts w:cstheme="minorHAnsi"/>
          <w:sz w:val="22"/>
          <w:szCs w:val="18"/>
        </w:rPr>
      </w:pPr>
      <w:r w:rsidRPr="005A7B8C">
        <w:rPr>
          <w:rFonts w:cstheme="minorHAnsi"/>
          <w:sz w:val="22"/>
          <w:szCs w:val="18"/>
        </w:rPr>
        <w:t>Secondary Standard-T</w:t>
      </w:r>
      <w:r w:rsidR="0080421D" w:rsidRPr="005A7B8C">
        <w:rPr>
          <w:rFonts w:cstheme="minorHAnsi"/>
          <w:sz w:val="22"/>
          <w:szCs w:val="18"/>
        </w:rPr>
        <w:t>ur</w:t>
      </w:r>
      <w:r w:rsidRPr="005A7B8C">
        <w:rPr>
          <w:rFonts w:cstheme="minorHAnsi"/>
          <w:sz w:val="22"/>
          <w:szCs w:val="18"/>
        </w:rPr>
        <w:t>ner Design</w:t>
      </w:r>
    </w:p>
    <w:p w14:paraId="0A74C646" w14:textId="21BF1F89" w:rsidR="00336454" w:rsidRPr="005A7B8C" w:rsidRDefault="00E176A0" w:rsidP="00E76EE5">
      <w:pPr>
        <w:pStyle w:val="ListParagraph"/>
        <w:numPr>
          <w:ilvl w:val="0"/>
          <w:numId w:val="8"/>
        </w:numPr>
        <w:tabs>
          <w:tab w:val="left" w:pos="720"/>
        </w:tabs>
        <w:rPr>
          <w:rFonts w:cstheme="minorHAnsi"/>
          <w:sz w:val="22"/>
          <w:szCs w:val="22"/>
        </w:rPr>
      </w:pPr>
      <w:r w:rsidRPr="005A7B8C">
        <w:rPr>
          <w:rFonts w:cstheme="minorHAnsi"/>
          <w:sz w:val="22"/>
          <w:szCs w:val="22"/>
        </w:rPr>
        <w:t>Flu</w:t>
      </w:r>
      <w:r w:rsidR="003A018E" w:rsidRPr="005A7B8C">
        <w:rPr>
          <w:rFonts w:cstheme="minorHAnsi"/>
          <w:sz w:val="22"/>
          <w:szCs w:val="22"/>
        </w:rPr>
        <w:t>orometer – Turner Design (Trilogy</w:t>
      </w:r>
      <w:r w:rsidRPr="005A7B8C">
        <w:rPr>
          <w:rFonts w:cstheme="minorHAnsi"/>
          <w:sz w:val="22"/>
          <w:szCs w:val="22"/>
        </w:rPr>
        <w:t>)</w:t>
      </w:r>
    </w:p>
    <w:p w14:paraId="37E746A8" w14:textId="6EA194E7" w:rsidR="00336454" w:rsidRPr="005A7B8C" w:rsidRDefault="00D52B50" w:rsidP="00E76EE5">
      <w:pPr>
        <w:pStyle w:val="ListParagraph"/>
        <w:numPr>
          <w:ilvl w:val="0"/>
          <w:numId w:val="8"/>
        </w:numPr>
        <w:tabs>
          <w:tab w:val="left" w:pos="720"/>
        </w:tabs>
        <w:rPr>
          <w:rFonts w:cstheme="minorHAnsi"/>
          <w:bCs/>
          <w:sz w:val="22"/>
          <w:szCs w:val="22"/>
        </w:rPr>
      </w:pPr>
      <w:r w:rsidRPr="005A7B8C">
        <w:rPr>
          <w:rFonts w:cstheme="minorHAnsi"/>
          <w:bCs/>
          <w:sz w:val="22"/>
          <w:szCs w:val="22"/>
        </w:rPr>
        <w:t>Fluorescence module for chlorophyll a (non</w:t>
      </w:r>
      <w:r w:rsidR="00CA31F5">
        <w:rPr>
          <w:rFonts w:cstheme="minorHAnsi"/>
          <w:bCs/>
          <w:sz w:val="22"/>
          <w:szCs w:val="22"/>
        </w:rPr>
        <w:t>-</w:t>
      </w:r>
      <w:r w:rsidR="008D2668" w:rsidRPr="005A7B8C">
        <w:rPr>
          <w:rFonts w:cstheme="minorHAnsi"/>
          <w:bCs/>
          <w:sz w:val="22"/>
          <w:szCs w:val="22"/>
        </w:rPr>
        <w:t>acidification</w:t>
      </w:r>
      <w:r w:rsidRPr="005A7B8C">
        <w:rPr>
          <w:rFonts w:cstheme="minorHAnsi"/>
          <w:bCs/>
          <w:sz w:val="22"/>
          <w:szCs w:val="22"/>
        </w:rPr>
        <w:t xml:space="preserve"> method)-minimum detection limit</w:t>
      </w:r>
      <w:r w:rsidR="00336454" w:rsidRPr="005A7B8C">
        <w:rPr>
          <w:rFonts w:cstheme="minorHAnsi"/>
          <w:bCs/>
          <w:sz w:val="22"/>
          <w:szCs w:val="22"/>
        </w:rPr>
        <w:t xml:space="preserve"> </w:t>
      </w:r>
      <w:r w:rsidRPr="005A7B8C">
        <w:rPr>
          <w:rFonts w:cstheme="minorHAnsi"/>
          <w:bCs/>
          <w:sz w:val="22"/>
          <w:szCs w:val="22"/>
        </w:rPr>
        <w:t xml:space="preserve">0.025 </w:t>
      </w:r>
      <w:r w:rsidR="00AA6107" w:rsidRPr="005A7B8C">
        <w:rPr>
          <w:rFonts w:cstheme="minorHAnsi"/>
          <w:bCs/>
          <w:sz w:val="22"/>
          <w:szCs w:val="22"/>
        </w:rPr>
        <w:t>µg/L</w:t>
      </w:r>
    </w:p>
    <w:p w14:paraId="194F142A" w14:textId="40DD8ABA" w:rsidR="00E176A0" w:rsidRPr="005A7B8C" w:rsidRDefault="00E176A0" w:rsidP="00E76EE5">
      <w:pPr>
        <w:pStyle w:val="ListParagraph"/>
        <w:numPr>
          <w:ilvl w:val="0"/>
          <w:numId w:val="8"/>
        </w:numPr>
        <w:tabs>
          <w:tab w:val="left" w:pos="720"/>
        </w:tabs>
        <w:rPr>
          <w:rFonts w:cstheme="minorHAnsi"/>
          <w:bCs/>
          <w:sz w:val="22"/>
          <w:szCs w:val="22"/>
        </w:rPr>
      </w:pPr>
      <w:r w:rsidRPr="005A7B8C">
        <w:rPr>
          <w:rFonts w:cstheme="minorHAnsi"/>
          <w:bCs/>
          <w:sz w:val="22"/>
          <w:szCs w:val="22"/>
        </w:rPr>
        <w:t>Tissue grinder and tube – Thomas Tissue Grinder</w:t>
      </w:r>
    </w:p>
    <w:p w14:paraId="3E9632F7" w14:textId="22C890EE" w:rsidR="00E176A0" w:rsidRPr="005A7B8C" w:rsidRDefault="00E176A0" w:rsidP="00E76EE5">
      <w:pPr>
        <w:pStyle w:val="ListParagraph"/>
        <w:numPr>
          <w:ilvl w:val="0"/>
          <w:numId w:val="8"/>
        </w:numPr>
        <w:tabs>
          <w:tab w:val="left" w:pos="360"/>
          <w:tab w:val="left" w:pos="720"/>
        </w:tabs>
        <w:rPr>
          <w:rFonts w:cstheme="minorHAnsi"/>
          <w:sz w:val="22"/>
          <w:szCs w:val="22"/>
        </w:rPr>
      </w:pPr>
      <w:r w:rsidRPr="005A7B8C">
        <w:rPr>
          <w:rFonts w:cstheme="minorHAnsi"/>
          <w:sz w:val="22"/>
          <w:szCs w:val="22"/>
        </w:rPr>
        <w:lastRenderedPageBreak/>
        <w:t>Side arm vacuum flask and pump</w:t>
      </w:r>
    </w:p>
    <w:p w14:paraId="32BB1E2E" w14:textId="77777777" w:rsidR="00E176A0" w:rsidRPr="005A7B8C" w:rsidRDefault="00E176A0" w:rsidP="00E76EE5">
      <w:pPr>
        <w:pStyle w:val="ListParagraph"/>
        <w:numPr>
          <w:ilvl w:val="0"/>
          <w:numId w:val="8"/>
        </w:numPr>
        <w:tabs>
          <w:tab w:val="left" w:pos="360"/>
          <w:tab w:val="left" w:pos="720"/>
        </w:tabs>
        <w:rPr>
          <w:rFonts w:cstheme="minorHAnsi"/>
          <w:sz w:val="22"/>
          <w:szCs w:val="22"/>
        </w:rPr>
      </w:pPr>
      <w:r w:rsidRPr="005A7B8C">
        <w:rPr>
          <w:rFonts w:cstheme="minorHAnsi"/>
          <w:sz w:val="22"/>
          <w:szCs w:val="22"/>
        </w:rPr>
        <w:t>Millipore filter holder</w:t>
      </w:r>
    </w:p>
    <w:p w14:paraId="29D65551" w14:textId="0E1FE06F" w:rsidR="00E176A0" w:rsidRPr="005A7B8C" w:rsidRDefault="00E176A0" w:rsidP="00E76EE5">
      <w:pPr>
        <w:pStyle w:val="ListParagraph"/>
        <w:numPr>
          <w:ilvl w:val="0"/>
          <w:numId w:val="8"/>
        </w:numPr>
        <w:tabs>
          <w:tab w:val="left" w:pos="360"/>
          <w:tab w:val="left" w:pos="720"/>
        </w:tabs>
        <w:rPr>
          <w:rFonts w:cstheme="minorHAnsi"/>
          <w:sz w:val="22"/>
          <w:szCs w:val="22"/>
        </w:rPr>
      </w:pPr>
      <w:r w:rsidRPr="005A7B8C">
        <w:rPr>
          <w:rFonts w:cstheme="minorHAnsi"/>
          <w:sz w:val="22"/>
          <w:szCs w:val="22"/>
        </w:rPr>
        <w:t>Glass fiber filter: Whatman GF/</w:t>
      </w:r>
      <w:r w:rsidR="00275F05" w:rsidRPr="005A7B8C">
        <w:rPr>
          <w:rFonts w:cstheme="minorHAnsi"/>
          <w:sz w:val="22"/>
          <w:szCs w:val="22"/>
        </w:rPr>
        <w:t>F</w:t>
      </w:r>
      <w:r w:rsidRPr="005A7B8C">
        <w:rPr>
          <w:rFonts w:cstheme="minorHAnsi"/>
          <w:sz w:val="22"/>
          <w:szCs w:val="22"/>
        </w:rPr>
        <w:t xml:space="preserve">, 2.1 cm </w:t>
      </w:r>
    </w:p>
    <w:p w14:paraId="729809B4" w14:textId="77F1B426" w:rsidR="00336454" w:rsidRPr="005A7B8C" w:rsidRDefault="00E176A0" w:rsidP="00E76EE5">
      <w:pPr>
        <w:pStyle w:val="ListParagraph"/>
        <w:numPr>
          <w:ilvl w:val="0"/>
          <w:numId w:val="8"/>
        </w:numPr>
        <w:tabs>
          <w:tab w:val="left" w:pos="360"/>
          <w:tab w:val="left" w:pos="720"/>
        </w:tabs>
        <w:rPr>
          <w:rFonts w:cstheme="minorHAnsi"/>
          <w:sz w:val="22"/>
          <w:szCs w:val="22"/>
        </w:rPr>
      </w:pPr>
      <w:r w:rsidRPr="005A7B8C">
        <w:rPr>
          <w:rFonts w:cstheme="minorHAnsi"/>
          <w:sz w:val="22"/>
          <w:szCs w:val="22"/>
        </w:rPr>
        <w:t xml:space="preserve">Centrifuge - International Equipment Co., model, Centra CL2 </w:t>
      </w:r>
    </w:p>
    <w:p w14:paraId="583A009B" w14:textId="0E990DFE" w:rsidR="00E176A0" w:rsidRPr="005A7B8C" w:rsidRDefault="00E176A0" w:rsidP="00E76EE5">
      <w:pPr>
        <w:pStyle w:val="ListParagraph"/>
        <w:numPr>
          <w:ilvl w:val="0"/>
          <w:numId w:val="8"/>
        </w:numPr>
        <w:tabs>
          <w:tab w:val="left" w:pos="360"/>
          <w:tab w:val="left" w:pos="720"/>
        </w:tabs>
        <w:rPr>
          <w:rFonts w:cstheme="minorHAnsi"/>
          <w:sz w:val="22"/>
          <w:szCs w:val="22"/>
        </w:rPr>
      </w:pPr>
      <w:r w:rsidRPr="005A7B8C">
        <w:rPr>
          <w:rFonts w:cstheme="minorHAnsi"/>
          <w:sz w:val="22"/>
          <w:szCs w:val="22"/>
        </w:rPr>
        <w:t>15</w:t>
      </w:r>
      <w:r w:rsidR="00B5052A" w:rsidRPr="005A7B8C">
        <w:rPr>
          <w:rFonts w:cstheme="minorHAnsi"/>
          <w:sz w:val="22"/>
          <w:szCs w:val="22"/>
        </w:rPr>
        <w:t>-</w:t>
      </w:r>
      <w:r w:rsidRPr="005A7B8C">
        <w:rPr>
          <w:rFonts w:cstheme="minorHAnsi"/>
          <w:sz w:val="22"/>
          <w:szCs w:val="22"/>
        </w:rPr>
        <w:t xml:space="preserve">mL graduated conical end polypropylene centrifuge tubes with screw caps </w:t>
      </w:r>
    </w:p>
    <w:p w14:paraId="7C4458BB" w14:textId="77777777" w:rsidR="00E176A0" w:rsidRPr="005A7B8C" w:rsidRDefault="00E176A0" w:rsidP="00E76EE5">
      <w:pPr>
        <w:pStyle w:val="ListParagraph"/>
        <w:numPr>
          <w:ilvl w:val="0"/>
          <w:numId w:val="8"/>
        </w:numPr>
        <w:tabs>
          <w:tab w:val="left" w:pos="360"/>
          <w:tab w:val="left" w:pos="720"/>
        </w:tabs>
        <w:rPr>
          <w:rFonts w:cstheme="minorHAnsi"/>
          <w:sz w:val="22"/>
          <w:szCs w:val="22"/>
        </w:rPr>
      </w:pPr>
      <w:r w:rsidRPr="005A7B8C">
        <w:rPr>
          <w:rFonts w:cstheme="minorHAnsi"/>
          <w:sz w:val="22"/>
          <w:szCs w:val="22"/>
        </w:rPr>
        <w:t>Test tube racks</w:t>
      </w:r>
    </w:p>
    <w:p w14:paraId="3C0C587E" w14:textId="20BA8A3D" w:rsidR="00E176A0" w:rsidRPr="005A7B8C" w:rsidRDefault="00E176A0" w:rsidP="00E76EE5">
      <w:pPr>
        <w:pStyle w:val="ListParagraph"/>
        <w:numPr>
          <w:ilvl w:val="0"/>
          <w:numId w:val="8"/>
        </w:numPr>
        <w:tabs>
          <w:tab w:val="left" w:pos="360"/>
          <w:tab w:val="left" w:pos="720"/>
        </w:tabs>
        <w:rPr>
          <w:rFonts w:cstheme="minorHAnsi"/>
          <w:sz w:val="22"/>
          <w:szCs w:val="22"/>
        </w:rPr>
      </w:pPr>
      <w:r w:rsidRPr="005A7B8C">
        <w:rPr>
          <w:rFonts w:cstheme="minorHAnsi"/>
          <w:sz w:val="22"/>
          <w:szCs w:val="22"/>
        </w:rPr>
        <w:t>Disposable borosilicate cuvettes –1</w:t>
      </w:r>
      <w:r w:rsidR="004215C1" w:rsidRPr="005A7B8C">
        <w:rPr>
          <w:rFonts w:cstheme="minorHAnsi"/>
          <w:sz w:val="22"/>
          <w:szCs w:val="22"/>
        </w:rPr>
        <w:t xml:space="preserve">2 mm by 75 </w:t>
      </w:r>
      <w:r w:rsidRPr="005A7B8C">
        <w:rPr>
          <w:rFonts w:cstheme="minorHAnsi"/>
          <w:sz w:val="22"/>
          <w:szCs w:val="22"/>
        </w:rPr>
        <w:t xml:space="preserve">mm cuvettes </w:t>
      </w:r>
    </w:p>
    <w:p w14:paraId="50378403" w14:textId="77777777" w:rsidR="00E176A0" w:rsidRPr="005A7B8C" w:rsidRDefault="00E176A0" w:rsidP="00E76EE5">
      <w:pPr>
        <w:pStyle w:val="ListParagraph"/>
        <w:numPr>
          <w:ilvl w:val="0"/>
          <w:numId w:val="8"/>
        </w:numPr>
        <w:tabs>
          <w:tab w:val="left" w:pos="360"/>
        </w:tabs>
        <w:rPr>
          <w:rFonts w:cstheme="minorHAnsi"/>
          <w:sz w:val="22"/>
          <w:szCs w:val="22"/>
        </w:rPr>
      </w:pPr>
      <w:r w:rsidRPr="005A7B8C">
        <w:rPr>
          <w:rFonts w:cstheme="minorHAnsi"/>
          <w:sz w:val="22"/>
          <w:szCs w:val="22"/>
        </w:rPr>
        <w:t>Aluminum foil</w:t>
      </w:r>
    </w:p>
    <w:p w14:paraId="5B3EE911" w14:textId="77777777" w:rsidR="00E176A0" w:rsidRPr="005A7B8C" w:rsidRDefault="00E176A0" w:rsidP="00E76EE5">
      <w:pPr>
        <w:pStyle w:val="ListParagraph"/>
        <w:numPr>
          <w:ilvl w:val="0"/>
          <w:numId w:val="8"/>
        </w:numPr>
        <w:tabs>
          <w:tab w:val="left" w:pos="360"/>
        </w:tabs>
        <w:rPr>
          <w:rFonts w:cstheme="minorHAnsi"/>
          <w:sz w:val="22"/>
          <w:szCs w:val="22"/>
        </w:rPr>
      </w:pPr>
      <w:r w:rsidRPr="005A7B8C">
        <w:rPr>
          <w:rFonts w:cstheme="minorHAnsi"/>
          <w:sz w:val="22"/>
          <w:szCs w:val="22"/>
        </w:rPr>
        <w:t>Test tube brushes – conical end</w:t>
      </w:r>
    </w:p>
    <w:p w14:paraId="4A9E4D73" w14:textId="77777777" w:rsidR="00E176A0" w:rsidRPr="005A7B8C" w:rsidRDefault="00E176A0" w:rsidP="00E76EE5">
      <w:pPr>
        <w:pStyle w:val="ListParagraph"/>
        <w:numPr>
          <w:ilvl w:val="0"/>
          <w:numId w:val="8"/>
        </w:numPr>
        <w:tabs>
          <w:tab w:val="left" w:pos="360"/>
        </w:tabs>
        <w:rPr>
          <w:rFonts w:cstheme="minorHAnsi"/>
          <w:sz w:val="22"/>
          <w:szCs w:val="22"/>
        </w:rPr>
      </w:pPr>
      <w:r w:rsidRPr="005A7B8C">
        <w:rPr>
          <w:rFonts w:cstheme="minorHAnsi"/>
          <w:sz w:val="22"/>
          <w:szCs w:val="22"/>
        </w:rPr>
        <w:t>Parafilm</w:t>
      </w:r>
    </w:p>
    <w:p w14:paraId="5FA417DB" w14:textId="77777777" w:rsidR="00E176A0" w:rsidRPr="005A7B8C" w:rsidRDefault="00E176A0" w:rsidP="00E76EE5">
      <w:pPr>
        <w:pStyle w:val="ListParagraph"/>
        <w:numPr>
          <w:ilvl w:val="0"/>
          <w:numId w:val="8"/>
        </w:numPr>
        <w:tabs>
          <w:tab w:val="left" w:pos="360"/>
        </w:tabs>
        <w:rPr>
          <w:rFonts w:cstheme="minorHAnsi"/>
          <w:sz w:val="22"/>
          <w:szCs w:val="22"/>
        </w:rPr>
      </w:pPr>
      <w:r w:rsidRPr="005A7B8C">
        <w:rPr>
          <w:rFonts w:cstheme="minorHAnsi"/>
          <w:sz w:val="22"/>
          <w:szCs w:val="22"/>
        </w:rPr>
        <w:t>Disposable glass 1 ml pipettes</w:t>
      </w:r>
    </w:p>
    <w:p w14:paraId="5C25DA66" w14:textId="5321DBA4" w:rsidR="00E176A0" w:rsidRPr="005A7B8C" w:rsidRDefault="00E176A0" w:rsidP="00E76EE5">
      <w:pPr>
        <w:pStyle w:val="ListParagraph"/>
        <w:numPr>
          <w:ilvl w:val="0"/>
          <w:numId w:val="8"/>
        </w:numPr>
        <w:tabs>
          <w:tab w:val="left" w:pos="360"/>
        </w:tabs>
        <w:rPr>
          <w:rFonts w:cstheme="minorHAnsi"/>
          <w:sz w:val="22"/>
          <w:szCs w:val="22"/>
        </w:rPr>
      </w:pPr>
      <w:r w:rsidRPr="005A7B8C">
        <w:rPr>
          <w:rFonts w:cstheme="minorHAnsi"/>
          <w:sz w:val="22"/>
          <w:szCs w:val="22"/>
        </w:rPr>
        <w:t>Calibrated glass pipette (TD) 1</w:t>
      </w:r>
      <w:r w:rsidR="007036C6" w:rsidRPr="005A7B8C">
        <w:rPr>
          <w:rFonts w:cstheme="minorHAnsi"/>
          <w:sz w:val="22"/>
          <w:szCs w:val="22"/>
        </w:rPr>
        <w:t>-</w:t>
      </w:r>
      <w:r w:rsidRPr="005A7B8C">
        <w:rPr>
          <w:rFonts w:cstheme="minorHAnsi"/>
          <w:sz w:val="22"/>
          <w:szCs w:val="22"/>
        </w:rPr>
        <w:t>mL, 1/100 markings</w:t>
      </w:r>
    </w:p>
    <w:p w14:paraId="1BD8136E" w14:textId="77777777" w:rsidR="00E176A0" w:rsidRPr="005A7B8C" w:rsidRDefault="00E176A0" w:rsidP="00E76EE5">
      <w:pPr>
        <w:pStyle w:val="ListParagraph"/>
        <w:numPr>
          <w:ilvl w:val="0"/>
          <w:numId w:val="8"/>
        </w:numPr>
        <w:tabs>
          <w:tab w:val="left" w:pos="360"/>
        </w:tabs>
        <w:rPr>
          <w:rFonts w:cstheme="minorHAnsi"/>
          <w:sz w:val="22"/>
          <w:szCs w:val="22"/>
        </w:rPr>
      </w:pPr>
      <w:r w:rsidRPr="005A7B8C">
        <w:rPr>
          <w:rFonts w:cstheme="minorHAnsi"/>
          <w:sz w:val="22"/>
          <w:szCs w:val="22"/>
        </w:rPr>
        <w:t>Glass rods</w:t>
      </w:r>
    </w:p>
    <w:p w14:paraId="5302D429" w14:textId="4E1433D9" w:rsidR="006873D5" w:rsidRPr="005A7B8C" w:rsidRDefault="00E176A0" w:rsidP="00E76EE5">
      <w:pPr>
        <w:pStyle w:val="ListParagraph"/>
        <w:numPr>
          <w:ilvl w:val="0"/>
          <w:numId w:val="8"/>
        </w:numPr>
        <w:tabs>
          <w:tab w:val="left" w:pos="360"/>
        </w:tabs>
        <w:rPr>
          <w:rFonts w:cstheme="minorHAnsi"/>
          <w:sz w:val="22"/>
          <w:szCs w:val="22"/>
        </w:rPr>
      </w:pPr>
      <w:r w:rsidRPr="005A7B8C">
        <w:rPr>
          <w:rFonts w:cstheme="minorHAnsi"/>
          <w:sz w:val="22"/>
          <w:szCs w:val="22"/>
        </w:rPr>
        <w:t xml:space="preserve">Volumetric flasks and pipettes, </w:t>
      </w:r>
      <w:r w:rsidR="00BE0534" w:rsidRPr="005A7B8C">
        <w:rPr>
          <w:rFonts w:cstheme="minorHAnsi"/>
          <w:sz w:val="22"/>
          <w:szCs w:val="22"/>
        </w:rPr>
        <w:t>4</w:t>
      </w:r>
      <w:r w:rsidR="007036C6" w:rsidRPr="005A7B8C">
        <w:rPr>
          <w:rFonts w:cstheme="minorHAnsi"/>
          <w:sz w:val="22"/>
          <w:szCs w:val="22"/>
        </w:rPr>
        <w:t>-</w:t>
      </w:r>
      <w:r w:rsidR="00E27C9B" w:rsidRPr="005A7B8C">
        <w:rPr>
          <w:rFonts w:cstheme="minorHAnsi"/>
          <w:sz w:val="22"/>
          <w:szCs w:val="22"/>
        </w:rPr>
        <w:t xml:space="preserve">mL, </w:t>
      </w:r>
      <w:r w:rsidR="00BE0534" w:rsidRPr="005A7B8C">
        <w:rPr>
          <w:rFonts w:cstheme="minorHAnsi"/>
          <w:sz w:val="22"/>
          <w:szCs w:val="22"/>
        </w:rPr>
        <w:t>6</w:t>
      </w:r>
      <w:r w:rsidR="007036C6" w:rsidRPr="005A7B8C">
        <w:rPr>
          <w:rFonts w:cstheme="minorHAnsi"/>
          <w:sz w:val="22"/>
          <w:szCs w:val="22"/>
        </w:rPr>
        <w:t>-</w:t>
      </w:r>
      <w:r w:rsidR="00E27C9B" w:rsidRPr="005A7B8C">
        <w:rPr>
          <w:rFonts w:cstheme="minorHAnsi"/>
          <w:sz w:val="22"/>
          <w:szCs w:val="22"/>
        </w:rPr>
        <w:t>mL</w:t>
      </w:r>
      <w:r w:rsidRPr="005A7B8C">
        <w:rPr>
          <w:rFonts w:cstheme="minorHAnsi"/>
          <w:sz w:val="22"/>
          <w:szCs w:val="22"/>
        </w:rPr>
        <w:tab/>
      </w:r>
      <w:r w:rsidRPr="005A7B8C">
        <w:rPr>
          <w:rFonts w:cstheme="minorHAnsi"/>
          <w:sz w:val="22"/>
          <w:szCs w:val="22"/>
        </w:rPr>
        <w:tab/>
      </w:r>
    </w:p>
    <w:p w14:paraId="6DFB9E20" w14:textId="553995CF" w:rsidR="00E176A0" w:rsidRPr="005A7B8C" w:rsidRDefault="008E5D46" w:rsidP="00E76EE5">
      <w:pPr>
        <w:pStyle w:val="ListParagraph"/>
        <w:numPr>
          <w:ilvl w:val="0"/>
          <w:numId w:val="8"/>
        </w:numPr>
        <w:tabs>
          <w:tab w:val="left" w:pos="360"/>
        </w:tabs>
        <w:rPr>
          <w:rFonts w:cstheme="minorHAnsi"/>
          <w:sz w:val="22"/>
          <w:szCs w:val="22"/>
        </w:rPr>
      </w:pPr>
      <w:r w:rsidRPr="005A7B8C">
        <w:rPr>
          <w:rFonts w:cstheme="minorHAnsi"/>
          <w:sz w:val="22"/>
          <w:szCs w:val="22"/>
        </w:rPr>
        <w:t xml:space="preserve">Computer with </w:t>
      </w:r>
      <w:r w:rsidR="00DF1583" w:rsidRPr="005A7B8C">
        <w:rPr>
          <w:rFonts w:cstheme="minorHAnsi"/>
          <w:sz w:val="22"/>
          <w:szCs w:val="22"/>
        </w:rPr>
        <w:t>serial port connection to the Trilogy fluorometer (see Turner Designs manual for set up details)</w:t>
      </w:r>
    </w:p>
    <w:p w14:paraId="70DF9E56" w14:textId="2DFC3343" w:rsidR="00E176A0" w:rsidRPr="005A7B8C" w:rsidRDefault="00E176A0"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REAGENTS</w:t>
      </w:r>
    </w:p>
    <w:p w14:paraId="44E871BC" w14:textId="66293904" w:rsidR="00E176A0" w:rsidRPr="008A34D4" w:rsidRDefault="00E176A0" w:rsidP="00E76EE5">
      <w:pPr>
        <w:pStyle w:val="WPPNormal"/>
        <w:numPr>
          <w:ilvl w:val="0"/>
          <w:numId w:val="9"/>
        </w:numPr>
        <w:contextualSpacing/>
      </w:pPr>
      <w:r w:rsidRPr="008A34D4">
        <w:t>The EPA Modified 445.0-requires no acidification.</w:t>
      </w:r>
    </w:p>
    <w:p w14:paraId="144A5D23" w14:textId="0CFD54B4" w:rsidR="00E176A0" w:rsidRPr="008A34D4" w:rsidRDefault="00E176A0" w:rsidP="00E76EE5">
      <w:pPr>
        <w:pStyle w:val="WPPNormal"/>
        <w:numPr>
          <w:ilvl w:val="0"/>
          <w:numId w:val="9"/>
        </w:numPr>
        <w:contextualSpacing/>
      </w:pPr>
      <w:r w:rsidRPr="008A34D4">
        <w:t xml:space="preserve">HPLC grade acetone is used to make up the 90 % solution: 90 </w:t>
      </w:r>
      <w:proofErr w:type="spellStart"/>
      <w:r w:rsidRPr="008A34D4">
        <w:t>mLs</w:t>
      </w:r>
      <w:proofErr w:type="spellEnd"/>
      <w:r w:rsidRPr="008A34D4">
        <w:t xml:space="preserve"> of acetone is added to 10.0 </w:t>
      </w:r>
      <w:proofErr w:type="spellStart"/>
      <w:r w:rsidRPr="008A34D4">
        <w:t>mLs</w:t>
      </w:r>
      <w:proofErr w:type="spellEnd"/>
      <w:r w:rsidRPr="008A34D4">
        <w:t xml:space="preserve"> of de-ionized water.  </w:t>
      </w:r>
    </w:p>
    <w:p w14:paraId="637805D2" w14:textId="0AE7EEA7" w:rsidR="00E176A0" w:rsidRPr="00DE5217" w:rsidRDefault="00E176A0" w:rsidP="00E76EE5">
      <w:pPr>
        <w:pStyle w:val="WPPNormal"/>
        <w:numPr>
          <w:ilvl w:val="0"/>
          <w:numId w:val="9"/>
        </w:numPr>
        <w:contextualSpacing/>
        <w:rPr>
          <w:b/>
        </w:rPr>
      </w:pPr>
      <w:r w:rsidRPr="008A34D4">
        <w:t xml:space="preserve">De-ionized water is prepared at </w:t>
      </w:r>
      <w:r w:rsidR="00CA1961" w:rsidRPr="008A34D4">
        <w:t xml:space="preserve">WPP </w:t>
      </w:r>
      <w:r w:rsidRPr="008A34D4">
        <w:t xml:space="preserve">using a </w:t>
      </w:r>
      <w:r w:rsidR="00C42D01" w:rsidRPr="008A34D4">
        <w:t xml:space="preserve">Barnstead E-pure </w:t>
      </w:r>
      <w:r w:rsidRPr="008A34D4">
        <w:t>Filtration System</w:t>
      </w:r>
      <w:r w:rsidR="00C42D01" w:rsidRPr="008A34D4">
        <w:t>.</w:t>
      </w:r>
      <w:r w:rsidRPr="008A34D4">
        <w:rPr>
          <w:b/>
        </w:rPr>
        <w:t xml:space="preserve"> </w:t>
      </w:r>
    </w:p>
    <w:p w14:paraId="253B240D" w14:textId="4183A49B" w:rsidR="0067240D" w:rsidRPr="005A7B8C" w:rsidRDefault="00E176A0"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CALIBRATION</w:t>
      </w:r>
    </w:p>
    <w:p w14:paraId="5630AD66" w14:textId="3E8061AC" w:rsidR="006E69A1" w:rsidRPr="005A7B8C" w:rsidRDefault="002D6FF8" w:rsidP="001F1F1A">
      <w:pPr>
        <w:pStyle w:val="WPPNormal"/>
      </w:pPr>
      <w:r w:rsidRPr="005A7B8C">
        <w:t xml:space="preserve">The trilogy fluorometer (turner design) is calibrated using pure Chlorophyll a </w:t>
      </w:r>
      <w:proofErr w:type="gramStart"/>
      <w:r w:rsidRPr="005A7B8C">
        <w:t>concentrations</w:t>
      </w:r>
      <w:proofErr w:type="gramEnd"/>
      <w:r w:rsidRPr="005A7B8C">
        <w:t xml:space="preserve"> purchased from turner design and used to set the solid standard (turner design) concentration.  Calibration is done at the start of the field season and then re-checked with each batch</w:t>
      </w:r>
      <w:r w:rsidR="00F4562A" w:rsidRPr="005A7B8C">
        <w:t xml:space="preserve"> </w:t>
      </w:r>
      <w:r w:rsidRPr="005A7B8C">
        <w:t xml:space="preserve">with the solid standard. </w:t>
      </w:r>
      <w:r w:rsidR="00E176A0" w:rsidRPr="005A7B8C">
        <w:t xml:space="preserve">The calibration procedure is outlined in the Turner Design </w:t>
      </w:r>
      <w:r w:rsidR="002B782D" w:rsidRPr="005A7B8C">
        <w:t>Trilogy</w:t>
      </w:r>
      <w:r w:rsidR="00E176A0" w:rsidRPr="005A7B8C">
        <w:t xml:space="preserve"> Operating Manual.  The general calibration steps are as follows: </w:t>
      </w:r>
    </w:p>
    <w:p w14:paraId="61829076" w14:textId="40A39E03" w:rsidR="002E3965" w:rsidRPr="005A7B8C" w:rsidRDefault="0080421D">
      <w:pPr>
        <w:rPr>
          <w:rFonts w:eastAsia="Calibri" w:cstheme="minorHAnsi"/>
          <w:sz w:val="22"/>
        </w:rPr>
      </w:pPr>
      <w:r w:rsidRPr="005A7B8C">
        <w:rPr>
          <w:rFonts w:eastAsia="Calibri" w:cstheme="minorHAnsi"/>
          <w:sz w:val="22"/>
        </w:rPr>
        <w:t xml:space="preserve">For </w:t>
      </w:r>
      <w:r w:rsidR="006E69A1" w:rsidRPr="005A7B8C">
        <w:rPr>
          <w:rFonts w:eastAsia="Calibri" w:cstheme="minorHAnsi"/>
          <w:sz w:val="22"/>
        </w:rPr>
        <w:t>Direct Concentration Calibration a blank solution and at least one standard solution</w:t>
      </w:r>
      <w:r w:rsidRPr="005A7B8C">
        <w:rPr>
          <w:rFonts w:eastAsia="Calibri" w:cstheme="minorHAnsi"/>
          <w:sz w:val="22"/>
        </w:rPr>
        <w:t xml:space="preserve"> are required</w:t>
      </w:r>
      <w:r w:rsidR="00E20DCB">
        <w:rPr>
          <w:rFonts w:eastAsia="Calibri" w:cstheme="minorHAnsi"/>
          <w:sz w:val="22"/>
        </w:rPr>
        <w:t>; two</w:t>
      </w:r>
      <w:r w:rsidR="00A213DB" w:rsidRPr="005A7B8C">
        <w:rPr>
          <w:rFonts w:eastAsia="Calibri" w:cstheme="minorHAnsi"/>
          <w:sz w:val="22"/>
        </w:rPr>
        <w:t xml:space="preserve"> chlorophyll </w:t>
      </w:r>
      <w:proofErr w:type="gramStart"/>
      <w:r w:rsidR="00A213DB" w:rsidRPr="005A7B8C">
        <w:rPr>
          <w:rFonts w:eastAsia="Calibri" w:cstheme="minorHAnsi"/>
          <w:sz w:val="22"/>
        </w:rPr>
        <w:t>a concentrations</w:t>
      </w:r>
      <w:proofErr w:type="gramEnd"/>
      <w:r w:rsidR="00567018" w:rsidRPr="005A7B8C">
        <w:rPr>
          <w:rFonts w:eastAsia="Calibri" w:cstheme="minorHAnsi"/>
          <w:sz w:val="22"/>
        </w:rPr>
        <w:t xml:space="preserve"> are recommended</w:t>
      </w:r>
      <w:r w:rsidR="00E20DCB">
        <w:rPr>
          <w:rFonts w:eastAsia="Calibri" w:cstheme="minorHAnsi"/>
          <w:sz w:val="22"/>
        </w:rPr>
        <w:t xml:space="preserve"> (one low and one high).</w:t>
      </w:r>
    </w:p>
    <w:p w14:paraId="2BA226A1" w14:textId="43BC6537" w:rsidR="002E3965" w:rsidRPr="005A7B8C" w:rsidRDefault="00DC3E5F">
      <w:pPr>
        <w:rPr>
          <w:rFonts w:eastAsia="Calibri" w:cstheme="minorHAnsi"/>
          <w:sz w:val="22"/>
        </w:rPr>
      </w:pPr>
      <w:r w:rsidRPr="005A7B8C">
        <w:rPr>
          <w:rFonts w:eastAsia="Calibri" w:cstheme="minorHAnsi"/>
          <w:sz w:val="22"/>
        </w:rPr>
        <w:t>To</w:t>
      </w:r>
      <w:r w:rsidR="00946A7F" w:rsidRPr="005A7B8C">
        <w:rPr>
          <w:rFonts w:eastAsia="Calibri" w:cstheme="minorHAnsi"/>
          <w:sz w:val="22"/>
        </w:rPr>
        <w:t xml:space="preserve"> calibrate the Trilogy</w:t>
      </w:r>
      <w:r w:rsidR="002E3965" w:rsidRPr="005A7B8C">
        <w:rPr>
          <w:rFonts w:eastAsia="Calibri" w:cstheme="minorHAnsi"/>
          <w:sz w:val="22"/>
        </w:rPr>
        <w:t>:</w:t>
      </w:r>
    </w:p>
    <w:p w14:paraId="3DC1A4AA" w14:textId="77777777" w:rsidR="002E3965" w:rsidRPr="00DC3E5F" w:rsidRDefault="002E3965" w:rsidP="00E76EE5">
      <w:pPr>
        <w:numPr>
          <w:ilvl w:val="0"/>
          <w:numId w:val="3"/>
        </w:numPr>
        <w:contextualSpacing/>
        <w:rPr>
          <w:rFonts w:cstheme="minorHAnsi"/>
          <w:bCs/>
          <w:sz w:val="22"/>
          <w:szCs w:val="22"/>
        </w:rPr>
      </w:pPr>
      <w:r w:rsidRPr="00DC3E5F">
        <w:rPr>
          <w:rFonts w:cstheme="minorHAnsi"/>
          <w:bCs/>
          <w:sz w:val="22"/>
          <w:szCs w:val="22"/>
        </w:rPr>
        <w:t xml:space="preserve">Turn on the Trilogy using the toggle switch in the </w:t>
      </w:r>
      <w:proofErr w:type="gramStart"/>
      <w:r w:rsidRPr="00DC3E5F">
        <w:rPr>
          <w:rFonts w:cstheme="minorHAnsi"/>
          <w:bCs/>
          <w:sz w:val="22"/>
          <w:szCs w:val="22"/>
        </w:rPr>
        <w:t>back</w:t>
      </w:r>
      <w:proofErr w:type="gramEnd"/>
    </w:p>
    <w:p w14:paraId="54F53BC4" w14:textId="145C4FCE" w:rsidR="002E3965" w:rsidRPr="00DC3E5F" w:rsidRDefault="002E3965" w:rsidP="00E76EE5">
      <w:pPr>
        <w:numPr>
          <w:ilvl w:val="0"/>
          <w:numId w:val="3"/>
        </w:numPr>
        <w:contextualSpacing/>
        <w:rPr>
          <w:rFonts w:cstheme="minorHAnsi"/>
          <w:bCs/>
          <w:sz w:val="22"/>
          <w:szCs w:val="22"/>
        </w:rPr>
      </w:pPr>
      <w:r w:rsidRPr="00DC3E5F">
        <w:rPr>
          <w:rFonts w:cstheme="minorHAnsi"/>
          <w:bCs/>
          <w:sz w:val="22"/>
          <w:szCs w:val="22"/>
        </w:rPr>
        <w:t xml:space="preserve">Insert </w:t>
      </w:r>
      <w:r w:rsidR="00292F7C" w:rsidRPr="00DC3E5F">
        <w:rPr>
          <w:rFonts w:cstheme="minorHAnsi"/>
          <w:bCs/>
          <w:sz w:val="22"/>
          <w:szCs w:val="22"/>
        </w:rPr>
        <w:t xml:space="preserve">(or check) that the non-acidification module chlorophyll </w:t>
      </w:r>
      <w:r w:rsidR="009A4613" w:rsidRPr="00DC3E5F">
        <w:rPr>
          <w:rFonts w:cstheme="minorHAnsi"/>
          <w:bCs/>
          <w:sz w:val="22"/>
          <w:szCs w:val="22"/>
        </w:rPr>
        <w:t xml:space="preserve">is in place </w:t>
      </w:r>
      <w:r w:rsidRPr="00DC3E5F">
        <w:rPr>
          <w:rFonts w:cstheme="minorHAnsi"/>
          <w:bCs/>
          <w:sz w:val="22"/>
          <w:szCs w:val="22"/>
        </w:rPr>
        <w:t xml:space="preserve">in the top of the </w:t>
      </w:r>
      <w:proofErr w:type="gramStart"/>
      <w:r w:rsidRPr="00DC3E5F">
        <w:rPr>
          <w:rFonts w:cstheme="minorHAnsi"/>
          <w:bCs/>
          <w:sz w:val="22"/>
          <w:szCs w:val="22"/>
        </w:rPr>
        <w:t>Trilogy</w:t>
      </w:r>
      <w:proofErr w:type="gramEnd"/>
    </w:p>
    <w:p w14:paraId="44A827D4" w14:textId="78B5A7D9" w:rsidR="002E3965" w:rsidRPr="00DC3E5F" w:rsidRDefault="002E3965" w:rsidP="00E76EE5">
      <w:pPr>
        <w:numPr>
          <w:ilvl w:val="0"/>
          <w:numId w:val="3"/>
        </w:numPr>
        <w:contextualSpacing/>
        <w:rPr>
          <w:rFonts w:cstheme="minorHAnsi"/>
          <w:bCs/>
          <w:sz w:val="22"/>
          <w:szCs w:val="22"/>
        </w:rPr>
      </w:pPr>
      <w:r w:rsidRPr="00DC3E5F">
        <w:rPr>
          <w:rFonts w:cstheme="minorHAnsi"/>
          <w:bCs/>
          <w:sz w:val="22"/>
          <w:szCs w:val="22"/>
        </w:rPr>
        <w:t>On the home screen touch “</w:t>
      </w:r>
      <w:r w:rsidR="00567018" w:rsidRPr="00DC3E5F">
        <w:rPr>
          <w:rFonts w:cstheme="minorHAnsi"/>
          <w:bCs/>
          <w:sz w:val="22"/>
          <w:szCs w:val="22"/>
        </w:rPr>
        <w:t>Calibrate”</w:t>
      </w:r>
    </w:p>
    <w:p w14:paraId="7BA37461" w14:textId="0F8B42D0" w:rsidR="002E3965" w:rsidRPr="00DC3E5F" w:rsidRDefault="002E3965" w:rsidP="00E76EE5">
      <w:pPr>
        <w:numPr>
          <w:ilvl w:val="0"/>
          <w:numId w:val="3"/>
        </w:numPr>
        <w:contextualSpacing/>
        <w:rPr>
          <w:rFonts w:cstheme="minorHAnsi"/>
          <w:bCs/>
          <w:sz w:val="22"/>
          <w:szCs w:val="22"/>
        </w:rPr>
      </w:pPr>
      <w:r w:rsidRPr="00DC3E5F">
        <w:rPr>
          <w:rFonts w:cstheme="minorHAnsi"/>
          <w:bCs/>
          <w:sz w:val="22"/>
          <w:szCs w:val="22"/>
        </w:rPr>
        <w:t xml:space="preserve">Select “Run New </w:t>
      </w:r>
      <w:r w:rsidR="00567018" w:rsidRPr="00DC3E5F">
        <w:rPr>
          <w:rFonts w:cstheme="minorHAnsi"/>
          <w:bCs/>
          <w:sz w:val="22"/>
          <w:szCs w:val="22"/>
        </w:rPr>
        <w:t>Calibration”</w:t>
      </w:r>
    </w:p>
    <w:p w14:paraId="78DB343F" w14:textId="77777777" w:rsidR="002E3965" w:rsidRPr="00DC3E5F" w:rsidRDefault="002E3965" w:rsidP="00E76EE5">
      <w:pPr>
        <w:numPr>
          <w:ilvl w:val="0"/>
          <w:numId w:val="3"/>
        </w:numPr>
        <w:contextualSpacing/>
        <w:rPr>
          <w:rFonts w:cstheme="minorHAnsi"/>
          <w:bCs/>
          <w:sz w:val="22"/>
          <w:szCs w:val="22"/>
        </w:rPr>
      </w:pPr>
      <w:r w:rsidRPr="00DC3E5F">
        <w:rPr>
          <w:rFonts w:cstheme="minorHAnsi"/>
          <w:bCs/>
          <w:sz w:val="22"/>
          <w:szCs w:val="22"/>
        </w:rPr>
        <w:t xml:space="preserve">Select µg/L as the unit of </w:t>
      </w:r>
      <w:proofErr w:type="gramStart"/>
      <w:r w:rsidRPr="00DC3E5F">
        <w:rPr>
          <w:rFonts w:cstheme="minorHAnsi"/>
          <w:bCs/>
          <w:sz w:val="22"/>
          <w:szCs w:val="22"/>
        </w:rPr>
        <w:t>measurement</w:t>
      </w:r>
      <w:proofErr w:type="gramEnd"/>
    </w:p>
    <w:p w14:paraId="0C0ABD37" w14:textId="3C051C4B" w:rsidR="002E3965" w:rsidRPr="00DC3E5F" w:rsidRDefault="007527E7" w:rsidP="00E76EE5">
      <w:pPr>
        <w:numPr>
          <w:ilvl w:val="0"/>
          <w:numId w:val="3"/>
        </w:numPr>
        <w:contextualSpacing/>
        <w:rPr>
          <w:rFonts w:cstheme="minorHAnsi"/>
          <w:bCs/>
          <w:sz w:val="22"/>
          <w:szCs w:val="22"/>
        </w:rPr>
      </w:pPr>
      <w:r w:rsidRPr="00DC3E5F">
        <w:rPr>
          <w:rFonts w:cstheme="minorHAnsi"/>
          <w:bCs/>
          <w:sz w:val="22"/>
          <w:szCs w:val="22"/>
        </w:rPr>
        <w:t>Insert t</w:t>
      </w:r>
      <w:r w:rsidR="00946A7F" w:rsidRPr="00DC3E5F">
        <w:rPr>
          <w:rFonts w:cstheme="minorHAnsi"/>
          <w:bCs/>
          <w:sz w:val="22"/>
          <w:szCs w:val="22"/>
        </w:rPr>
        <w:t>he calibration ‘blank’</w:t>
      </w:r>
      <w:r w:rsidR="000F2F4D" w:rsidRPr="00DC3E5F">
        <w:rPr>
          <w:rFonts w:cstheme="minorHAnsi"/>
          <w:bCs/>
          <w:sz w:val="22"/>
          <w:szCs w:val="22"/>
        </w:rPr>
        <w:t xml:space="preserve"> (</w:t>
      </w:r>
      <w:r w:rsidR="008A41BF" w:rsidRPr="00DC3E5F">
        <w:rPr>
          <w:rFonts w:cstheme="minorHAnsi"/>
          <w:bCs/>
          <w:sz w:val="22"/>
          <w:szCs w:val="22"/>
        </w:rPr>
        <w:t>90% acetone reagent)</w:t>
      </w:r>
      <w:r w:rsidR="00946A7F" w:rsidRPr="00DC3E5F">
        <w:rPr>
          <w:rFonts w:cstheme="minorHAnsi"/>
          <w:bCs/>
          <w:sz w:val="22"/>
          <w:szCs w:val="22"/>
        </w:rPr>
        <w:t xml:space="preserve"> and touch</w:t>
      </w:r>
      <w:r w:rsidRPr="00DC3E5F">
        <w:rPr>
          <w:rFonts w:cstheme="minorHAnsi"/>
          <w:bCs/>
          <w:sz w:val="22"/>
          <w:szCs w:val="22"/>
        </w:rPr>
        <w:t xml:space="preserve"> ‘</w:t>
      </w:r>
      <w:proofErr w:type="gramStart"/>
      <w:r w:rsidRPr="00DC3E5F">
        <w:rPr>
          <w:rFonts w:cstheme="minorHAnsi"/>
          <w:bCs/>
          <w:sz w:val="22"/>
          <w:szCs w:val="22"/>
        </w:rPr>
        <w:t>OK’</w:t>
      </w:r>
      <w:proofErr w:type="gramEnd"/>
    </w:p>
    <w:p w14:paraId="3D539F1A" w14:textId="2F31F95F" w:rsidR="00E176A0" w:rsidRPr="00DC3E5F" w:rsidRDefault="007527E7" w:rsidP="00E76EE5">
      <w:pPr>
        <w:numPr>
          <w:ilvl w:val="0"/>
          <w:numId w:val="3"/>
        </w:numPr>
        <w:contextualSpacing/>
        <w:rPr>
          <w:rFonts w:cstheme="minorHAnsi"/>
          <w:bCs/>
          <w:sz w:val="22"/>
          <w:szCs w:val="22"/>
        </w:rPr>
      </w:pPr>
      <w:r w:rsidRPr="00DC3E5F">
        <w:rPr>
          <w:rFonts w:cstheme="minorHAnsi"/>
          <w:bCs/>
          <w:sz w:val="22"/>
          <w:szCs w:val="22"/>
        </w:rPr>
        <w:t xml:space="preserve">Going from the lowest concentration to the highest, enter the concentration of the first standard </w:t>
      </w:r>
      <w:r w:rsidR="00D86BBA" w:rsidRPr="00DC3E5F">
        <w:rPr>
          <w:rFonts w:cstheme="minorHAnsi"/>
          <w:bCs/>
          <w:sz w:val="22"/>
          <w:szCs w:val="22"/>
        </w:rPr>
        <w:t>(</w:t>
      </w:r>
      <w:r w:rsidR="00414846" w:rsidRPr="00DC3E5F">
        <w:rPr>
          <w:rFonts w:cstheme="minorHAnsi"/>
          <w:bCs/>
          <w:sz w:val="22"/>
          <w:szCs w:val="22"/>
        </w:rPr>
        <w:t xml:space="preserve">the concentration </w:t>
      </w:r>
      <w:proofErr w:type="spellStart"/>
      <w:r w:rsidR="008D0A7C">
        <w:rPr>
          <w:rFonts w:cstheme="minorHAnsi"/>
          <w:bCs/>
          <w:sz w:val="22"/>
          <w:szCs w:val="22"/>
        </w:rPr>
        <w:t>informaiton</w:t>
      </w:r>
      <w:proofErr w:type="spellEnd"/>
      <w:r w:rsidR="00414846" w:rsidRPr="00DC3E5F">
        <w:rPr>
          <w:rFonts w:cstheme="minorHAnsi"/>
          <w:bCs/>
          <w:sz w:val="22"/>
          <w:szCs w:val="22"/>
        </w:rPr>
        <w:t xml:space="preserve"> will be supplied with the </w:t>
      </w:r>
      <w:r w:rsidR="00B14959">
        <w:rPr>
          <w:rFonts w:cstheme="minorHAnsi"/>
          <w:bCs/>
          <w:sz w:val="22"/>
          <w:szCs w:val="22"/>
        </w:rPr>
        <w:t xml:space="preserve">purchased </w:t>
      </w:r>
      <w:r w:rsidR="00414846" w:rsidRPr="00DC3E5F">
        <w:rPr>
          <w:rFonts w:cstheme="minorHAnsi"/>
          <w:bCs/>
          <w:sz w:val="22"/>
          <w:szCs w:val="22"/>
        </w:rPr>
        <w:t>standard)</w:t>
      </w:r>
    </w:p>
    <w:p w14:paraId="6D9FA45F" w14:textId="77777777" w:rsidR="007527E7" w:rsidRPr="00DC3E5F" w:rsidRDefault="007527E7" w:rsidP="00E76EE5">
      <w:pPr>
        <w:numPr>
          <w:ilvl w:val="0"/>
          <w:numId w:val="3"/>
        </w:numPr>
        <w:contextualSpacing/>
        <w:rPr>
          <w:rFonts w:cstheme="minorHAnsi"/>
          <w:bCs/>
          <w:sz w:val="22"/>
          <w:szCs w:val="22"/>
        </w:rPr>
      </w:pPr>
      <w:r w:rsidRPr="00DC3E5F">
        <w:rPr>
          <w:rFonts w:cstheme="minorHAnsi"/>
          <w:bCs/>
          <w:sz w:val="22"/>
          <w:szCs w:val="22"/>
        </w:rPr>
        <w:t xml:space="preserve">Insert the </w:t>
      </w:r>
      <w:r w:rsidR="00EE522B" w:rsidRPr="00DC3E5F">
        <w:rPr>
          <w:rFonts w:cstheme="minorHAnsi"/>
          <w:bCs/>
          <w:sz w:val="22"/>
          <w:szCs w:val="22"/>
        </w:rPr>
        <w:t xml:space="preserve">glass borosilicate </w:t>
      </w:r>
      <w:r w:rsidRPr="00DC3E5F">
        <w:rPr>
          <w:rFonts w:cstheme="minorHAnsi"/>
          <w:bCs/>
          <w:sz w:val="22"/>
          <w:szCs w:val="22"/>
        </w:rPr>
        <w:t xml:space="preserve">cuvette </w:t>
      </w:r>
      <w:r w:rsidR="00EE522B" w:rsidRPr="00DC3E5F">
        <w:rPr>
          <w:rFonts w:cstheme="minorHAnsi"/>
          <w:bCs/>
          <w:sz w:val="22"/>
          <w:szCs w:val="22"/>
        </w:rPr>
        <w:t>containing</w:t>
      </w:r>
      <w:r w:rsidRPr="00DC3E5F">
        <w:rPr>
          <w:rFonts w:cstheme="minorHAnsi"/>
          <w:bCs/>
          <w:sz w:val="22"/>
          <w:szCs w:val="22"/>
        </w:rPr>
        <w:t xml:space="preserve"> the standard and touch ‘</w:t>
      </w:r>
      <w:proofErr w:type="gramStart"/>
      <w:r w:rsidRPr="00DC3E5F">
        <w:rPr>
          <w:rFonts w:cstheme="minorHAnsi"/>
          <w:bCs/>
          <w:sz w:val="22"/>
          <w:szCs w:val="22"/>
        </w:rPr>
        <w:t>OK’</w:t>
      </w:r>
      <w:proofErr w:type="gramEnd"/>
    </w:p>
    <w:p w14:paraId="577FF038" w14:textId="77777777" w:rsidR="007527E7" w:rsidRPr="00DC3E5F" w:rsidRDefault="007527E7" w:rsidP="00E76EE5">
      <w:pPr>
        <w:numPr>
          <w:ilvl w:val="0"/>
          <w:numId w:val="3"/>
        </w:numPr>
        <w:contextualSpacing/>
        <w:rPr>
          <w:rFonts w:cstheme="minorHAnsi"/>
          <w:bCs/>
          <w:sz w:val="22"/>
          <w:szCs w:val="22"/>
        </w:rPr>
      </w:pPr>
      <w:r w:rsidRPr="00DC3E5F">
        <w:rPr>
          <w:rFonts w:cstheme="minorHAnsi"/>
          <w:bCs/>
          <w:sz w:val="22"/>
          <w:szCs w:val="22"/>
        </w:rPr>
        <w:t>Select ‘Enter More Standards’</w:t>
      </w:r>
    </w:p>
    <w:p w14:paraId="1A495C05" w14:textId="77777777" w:rsidR="00D65F34" w:rsidRPr="00DC3E5F" w:rsidRDefault="00D65F34" w:rsidP="00E76EE5">
      <w:pPr>
        <w:numPr>
          <w:ilvl w:val="0"/>
          <w:numId w:val="3"/>
        </w:numPr>
        <w:contextualSpacing/>
        <w:rPr>
          <w:rFonts w:cstheme="minorHAnsi"/>
          <w:bCs/>
          <w:sz w:val="22"/>
          <w:szCs w:val="22"/>
        </w:rPr>
      </w:pPr>
      <w:r w:rsidRPr="00DC3E5F">
        <w:rPr>
          <w:rFonts w:cstheme="minorHAnsi"/>
          <w:bCs/>
          <w:sz w:val="22"/>
          <w:szCs w:val="22"/>
        </w:rPr>
        <w:lastRenderedPageBreak/>
        <w:t>Insert the cuvette with the standard and touch ‘</w:t>
      </w:r>
      <w:proofErr w:type="gramStart"/>
      <w:r w:rsidRPr="00DC3E5F">
        <w:rPr>
          <w:rFonts w:cstheme="minorHAnsi"/>
          <w:bCs/>
          <w:sz w:val="22"/>
          <w:szCs w:val="22"/>
        </w:rPr>
        <w:t>OK’</w:t>
      </w:r>
      <w:proofErr w:type="gramEnd"/>
    </w:p>
    <w:p w14:paraId="34A3AD08" w14:textId="11FA0278" w:rsidR="00D65F34" w:rsidRPr="00DC3E5F" w:rsidRDefault="00D65F34" w:rsidP="00E76EE5">
      <w:pPr>
        <w:numPr>
          <w:ilvl w:val="0"/>
          <w:numId w:val="3"/>
        </w:numPr>
        <w:contextualSpacing/>
        <w:rPr>
          <w:rFonts w:cstheme="minorHAnsi"/>
          <w:bCs/>
          <w:sz w:val="22"/>
          <w:szCs w:val="22"/>
        </w:rPr>
      </w:pPr>
      <w:r w:rsidRPr="00DC3E5F">
        <w:rPr>
          <w:rFonts w:cstheme="minorHAnsi"/>
          <w:bCs/>
          <w:sz w:val="22"/>
          <w:szCs w:val="22"/>
        </w:rPr>
        <w:t>Save the calibration and give it a name</w:t>
      </w:r>
      <w:r w:rsidR="00BB76F8" w:rsidRPr="00DC3E5F">
        <w:rPr>
          <w:rFonts w:cstheme="minorHAnsi"/>
          <w:bCs/>
          <w:sz w:val="22"/>
          <w:szCs w:val="22"/>
        </w:rPr>
        <w:t xml:space="preserve"> with the calibration date</w:t>
      </w:r>
      <w:del w:id="2" w:author="Flint, Suzanne (DEP)" w:date="2023-04-28T12:25:00Z">
        <w:r w:rsidRPr="00DC3E5F" w:rsidDel="00BB76F8">
          <w:rPr>
            <w:rFonts w:cstheme="minorHAnsi"/>
            <w:bCs/>
            <w:sz w:val="22"/>
            <w:szCs w:val="22"/>
          </w:rPr>
          <w:delText xml:space="preserve"> </w:delText>
        </w:r>
      </w:del>
    </w:p>
    <w:p w14:paraId="353933CF" w14:textId="77777777" w:rsidR="007527E7" w:rsidRPr="00DC3E5F" w:rsidRDefault="00D65F34" w:rsidP="00E76EE5">
      <w:pPr>
        <w:numPr>
          <w:ilvl w:val="0"/>
          <w:numId w:val="3"/>
        </w:numPr>
        <w:contextualSpacing/>
        <w:rPr>
          <w:rFonts w:cstheme="minorHAnsi"/>
          <w:bCs/>
          <w:sz w:val="22"/>
          <w:szCs w:val="22"/>
        </w:rPr>
      </w:pPr>
      <w:r w:rsidRPr="00DC3E5F">
        <w:rPr>
          <w:rFonts w:cstheme="minorHAnsi"/>
          <w:bCs/>
          <w:sz w:val="22"/>
          <w:szCs w:val="22"/>
        </w:rPr>
        <w:t>Re-measure the first standard to see if value is the same</w:t>
      </w:r>
      <w:r w:rsidR="00A739B3" w:rsidRPr="00DC3E5F">
        <w:rPr>
          <w:rFonts w:cstheme="minorHAnsi"/>
          <w:bCs/>
          <w:sz w:val="22"/>
          <w:szCs w:val="22"/>
        </w:rPr>
        <w:t xml:space="preserve"> </w:t>
      </w:r>
      <w:r w:rsidR="00670790" w:rsidRPr="00DC3E5F">
        <w:rPr>
          <w:rFonts w:cstheme="minorHAnsi"/>
          <w:bCs/>
          <w:sz w:val="22"/>
          <w:szCs w:val="22"/>
        </w:rPr>
        <w:t>or &lt;5% differ</w:t>
      </w:r>
      <w:r w:rsidR="00F41CF6" w:rsidRPr="00DC3E5F">
        <w:rPr>
          <w:rFonts w:cstheme="minorHAnsi"/>
          <w:bCs/>
          <w:sz w:val="22"/>
          <w:szCs w:val="22"/>
        </w:rPr>
        <w:t>e</w:t>
      </w:r>
      <w:r w:rsidR="00670790" w:rsidRPr="00DC3E5F">
        <w:rPr>
          <w:rFonts w:cstheme="minorHAnsi"/>
          <w:bCs/>
          <w:sz w:val="22"/>
          <w:szCs w:val="22"/>
        </w:rPr>
        <w:t>nce</w:t>
      </w:r>
      <w:r w:rsidR="00A739B3" w:rsidRPr="00DC3E5F">
        <w:rPr>
          <w:rFonts w:cstheme="minorHAnsi"/>
          <w:bCs/>
          <w:sz w:val="22"/>
          <w:szCs w:val="22"/>
        </w:rPr>
        <w:t>.</w:t>
      </w:r>
    </w:p>
    <w:p w14:paraId="56F2C2A8" w14:textId="082DAB4E" w:rsidR="00D65F34" w:rsidRPr="00DC3E5F" w:rsidRDefault="00D65F34" w:rsidP="00E76EE5">
      <w:pPr>
        <w:numPr>
          <w:ilvl w:val="0"/>
          <w:numId w:val="3"/>
        </w:numPr>
        <w:contextualSpacing/>
        <w:rPr>
          <w:rFonts w:cstheme="minorHAnsi"/>
          <w:bCs/>
          <w:sz w:val="22"/>
          <w:szCs w:val="22"/>
        </w:rPr>
      </w:pPr>
      <w:r w:rsidRPr="00DC3E5F">
        <w:rPr>
          <w:rFonts w:cstheme="minorHAnsi"/>
          <w:bCs/>
          <w:sz w:val="22"/>
          <w:szCs w:val="22"/>
        </w:rPr>
        <w:t xml:space="preserve">When asked for volume of </w:t>
      </w:r>
      <w:r w:rsidR="005910F2" w:rsidRPr="00DC3E5F">
        <w:rPr>
          <w:rFonts w:cstheme="minorHAnsi"/>
          <w:bCs/>
          <w:sz w:val="22"/>
          <w:szCs w:val="22"/>
        </w:rPr>
        <w:t>standard sample</w:t>
      </w:r>
      <w:r w:rsidRPr="00DC3E5F">
        <w:rPr>
          <w:rFonts w:cstheme="minorHAnsi"/>
          <w:bCs/>
          <w:sz w:val="22"/>
          <w:szCs w:val="22"/>
        </w:rPr>
        <w:t xml:space="preserve"> </w:t>
      </w:r>
      <w:r w:rsidR="001515F9" w:rsidRPr="00DC3E5F">
        <w:rPr>
          <w:rFonts w:cstheme="minorHAnsi"/>
          <w:bCs/>
          <w:sz w:val="22"/>
          <w:szCs w:val="22"/>
        </w:rPr>
        <w:t xml:space="preserve">and of solvent </w:t>
      </w:r>
      <w:r w:rsidRPr="00DC3E5F">
        <w:rPr>
          <w:rFonts w:cstheme="minorHAnsi"/>
          <w:bCs/>
          <w:sz w:val="22"/>
          <w:szCs w:val="22"/>
        </w:rPr>
        <w:t xml:space="preserve">enter </w:t>
      </w:r>
      <w:r w:rsidR="00DE457F" w:rsidRPr="00DC3E5F">
        <w:rPr>
          <w:rFonts w:cstheme="minorHAnsi"/>
          <w:bCs/>
          <w:sz w:val="22"/>
          <w:szCs w:val="22"/>
        </w:rPr>
        <w:t xml:space="preserve">1 </w:t>
      </w:r>
      <w:r w:rsidRPr="00DC3E5F">
        <w:rPr>
          <w:rFonts w:cstheme="minorHAnsi"/>
          <w:bCs/>
          <w:sz w:val="22"/>
          <w:szCs w:val="22"/>
        </w:rPr>
        <w:t xml:space="preserve">mL </w:t>
      </w:r>
      <w:r w:rsidR="001515F9" w:rsidRPr="00DC3E5F">
        <w:rPr>
          <w:rFonts w:cstheme="minorHAnsi"/>
          <w:bCs/>
          <w:sz w:val="22"/>
          <w:szCs w:val="22"/>
        </w:rPr>
        <w:t xml:space="preserve">for sample and </w:t>
      </w:r>
      <w:r w:rsidR="00DE457F" w:rsidRPr="00DC3E5F">
        <w:rPr>
          <w:rFonts w:cstheme="minorHAnsi"/>
          <w:bCs/>
          <w:sz w:val="22"/>
          <w:szCs w:val="22"/>
        </w:rPr>
        <w:t>1</w:t>
      </w:r>
      <w:r w:rsidR="001515F9" w:rsidRPr="00DC3E5F">
        <w:rPr>
          <w:rFonts w:cstheme="minorHAnsi"/>
          <w:bCs/>
          <w:sz w:val="22"/>
          <w:szCs w:val="22"/>
        </w:rPr>
        <w:t xml:space="preserve"> for solvent </w:t>
      </w:r>
      <w:r w:rsidR="00EE6788" w:rsidRPr="00DC3E5F">
        <w:rPr>
          <w:rFonts w:cstheme="minorHAnsi"/>
          <w:bCs/>
          <w:sz w:val="22"/>
          <w:szCs w:val="22"/>
        </w:rPr>
        <w:t>respectively</w:t>
      </w:r>
      <w:r w:rsidR="00DE457F" w:rsidRPr="00DC3E5F">
        <w:rPr>
          <w:rFonts w:cstheme="minorHAnsi"/>
          <w:bCs/>
          <w:sz w:val="22"/>
          <w:szCs w:val="22"/>
        </w:rPr>
        <w:t xml:space="preserve">. </w:t>
      </w:r>
    </w:p>
    <w:p w14:paraId="6EB114DE" w14:textId="5E3DFB88" w:rsidR="007D4B12" w:rsidRPr="00DC3E5F" w:rsidRDefault="007D4B12" w:rsidP="00E76EE5">
      <w:pPr>
        <w:numPr>
          <w:ilvl w:val="0"/>
          <w:numId w:val="3"/>
        </w:numPr>
        <w:contextualSpacing/>
        <w:rPr>
          <w:rFonts w:cstheme="minorHAnsi"/>
          <w:bCs/>
          <w:sz w:val="22"/>
          <w:szCs w:val="22"/>
        </w:rPr>
      </w:pPr>
      <w:r w:rsidRPr="00DC3E5F">
        <w:rPr>
          <w:rFonts w:cstheme="minorHAnsi"/>
          <w:bCs/>
          <w:sz w:val="22"/>
          <w:szCs w:val="22"/>
        </w:rPr>
        <w:t>Insert the Solid</w:t>
      </w:r>
      <w:r w:rsidR="006B2A01" w:rsidRPr="00DC3E5F">
        <w:rPr>
          <w:rFonts w:cstheme="minorHAnsi"/>
          <w:bCs/>
          <w:sz w:val="22"/>
          <w:szCs w:val="22"/>
        </w:rPr>
        <w:t xml:space="preserve"> Secondary</w:t>
      </w:r>
      <w:r w:rsidRPr="00DC3E5F">
        <w:rPr>
          <w:rFonts w:cstheme="minorHAnsi"/>
          <w:bCs/>
          <w:sz w:val="22"/>
          <w:szCs w:val="22"/>
        </w:rPr>
        <w:t xml:space="preserve"> Standard</w:t>
      </w:r>
      <w:r w:rsidR="002C20F3" w:rsidRPr="00DC3E5F">
        <w:rPr>
          <w:rFonts w:cstheme="minorHAnsi"/>
          <w:bCs/>
          <w:sz w:val="22"/>
          <w:szCs w:val="22"/>
        </w:rPr>
        <w:t>*</w:t>
      </w:r>
      <w:r w:rsidRPr="00DC3E5F">
        <w:rPr>
          <w:rFonts w:cstheme="minorHAnsi"/>
          <w:bCs/>
          <w:sz w:val="22"/>
          <w:szCs w:val="22"/>
        </w:rPr>
        <w:t xml:space="preserve"> in the Optical Module and use the </w:t>
      </w:r>
      <w:r w:rsidR="00BA589F" w:rsidRPr="00DC3E5F">
        <w:rPr>
          <w:rFonts w:cstheme="minorHAnsi"/>
          <w:bCs/>
          <w:sz w:val="22"/>
          <w:szCs w:val="22"/>
        </w:rPr>
        <w:t xml:space="preserve">Allen wrench included with the solid standard to change the </w:t>
      </w:r>
      <w:r w:rsidRPr="00DC3E5F">
        <w:rPr>
          <w:rFonts w:cstheme="minorHAnsi"/>
          <w:bCs/>
          <w:sz w:val="22"/>
          <w:szCs w:val="22"/>
        </w:rPr>
        <w:t xml:space="preserve">adjustment screw to get the same reading as </w:t>
      </w:r>
      <w:r w:rsidR="001A5D18" w:rsidRPr="00DC3E5F">
        <w:rPr>
          <w:rFonts w:cstheme="minorHAnsi"/>
          <w:bCs/>
          <w:sz w:val="22"/>
          <w:szCs w:val="22"/>
        </w:rPr>
        <w:t xml:space="preserve">a </w:t>
      </w:r>
      <w:r w:rsidRPr="00DC3E5F">
        <w:rPr>
          <w:rFonts w:cstheme="minorHAnsi"/>
          <w:bCs/>
          <w:sz w:val="22"/>
          <w:szCs w:val="22"/>
        </w:rPr>
        <w:t>Standard that was previously measured.  Turning the screw clockwise will produce a lower signa</w:t>
      </w:r>
      <w:r w:rsidR="006B0932" w:rsidRPr="00DC3E5F">
        <w:rPr>
          <w:rFonts w:cstheme="minorHAnsi"/>
          <w:bCs/>
          <w:sz w:val="22"/>
          <w:szCs w:val="22"/>
        </w:rPr>
        <w:t xml:space="preserve">l. Record the reading </w:t>
      </w:r>
      <w:r w:rsidR="00834AD5">
        <w:rPr>
          <w:rFonts w:cstheme="minorHAnsi"/>
          <w:bCs/>
          <w:sz w:val="22"/>
          <w:szCs w:val="22"/>
        </w:rPr>
        <w:t xml:space="preserve">in the front of the lab binder and in the season’s </w:t>
      </w:r>
      <w:r w:rsidR="00297AC8">
        <w:rPr>
          <w:rFonts w:cstheme="minorHAnsi"/>
          <w:bCs/>
          <w:sz w:val="22"/>
          <w:szCs w:val="22"/>
        </w:rPr>
        <w:t xml:space="preserve">results files. </w:t>
      </w:r>
      <w:r w:rsidR="006B0932" w:rsidRPr="00DC3E5F">
        <w:rPr>
          <w:rFonts w:cstheme="minorHAnsi"/>
          <w:bCs/>
          <w:sz w:val="22"/>
          <w:szCs w:val="22"/>
        </w:rPr>
        <w:t xml:space="preserve"> </w:t>
      </w:r>
    </w:p>
    <w:p w14:paraId="32044020" w14:textId="58DC7D83" w:rsidR="002C20F3" w:rsidRPr="00DC3E5F" w:rsidRDefault="00A739B3" w:rsidP="00E76EE5">
      <w:pPr>
        <w:numPr>
          <w:ilvl w:val="0"/>
          <w:numId w:val="3"/>
        </w:numPr>
        <w:contextualSpacing/>
        <w:rPr>
          <w:rFonts w:cstheme="minorHAnsi"/>
          <w:bCs/>
          <w:sz w:val="22"/>
          <w:szCs w:val="22"/>
        </w:rPr>
      </w:pPr>
      <w:r w:rsidRPr="00DC3E5F">
        <w:rPr>
          <w:rFonts w:cstheme="minorHAnsi"/>
          <w:bCs/>
          <w:sz w:val="22"/>
          <w:szCs w:val="22"/>
        </w:rPr>
        <w:t>Re-measure the standard and see if the standard reading and the solid standard reading are the same or close. Repeat until they are.</w:t>
      </w:r>
    </w:p>
    <w:p w14:paraId="17AD93B2" w14:textId="4E1F8E12" w:rsidR="00A90DAA" w:rsidRPr="005A7B8C" w:rsidRDefault="002C20F3" w:rsidP="00252E11">
      <w:pPr>
        <w:rPr>
          <w:rFonts w:eastAsia="Calibri" w:cstheme="minorHAnsi"/>
          <w:sz w:val="22"/>
        </w:rPr>
      </w:pPr>
      <w:r w:rsidRPr="005A7B8C">
        <w:rPr>
          <w:rFonts w:eastAsia="Calibri" w:cstheme="minorHAnsi"/>
          <w:sz w:val="22"/>
        </w:rPr>
        <w:t>*</w:t>
      </w:r>
      <w:r w:rsidR="00551267" w:rsidRPr="005A7B8C">
        <w:rPr>
          <w:rFonts w:eastAsia="Calibri" w:cstheme="minorHAnsi"/>
          <w:sz w:val="22"/>
        </w:rPr>
        <w:t xml:space="preserve"> The </w:t>
      </w:r>
      <w:r w:rsidR="001D4E24" w:rsidRPr="005A7B8C">
        <w:rPr>
          <w:rFonts w:eastAsia="Calibri" w:cstheme="minorHAnsi"/>
          <w:sz w:val="22"/>
        </w:rPr>
        <w:t>main benefits of using the Solid Secondary Standard are</w:t>
      </w:r>
      <w:r w:rsidR="005D1DF7" w:rsidRPr="005A7B8C">
        <w:rPr>
          <w:rFonts w:eastAsia="Calibri" w:cstheme="minorHAnsi"/>
          <w:sz w:val="22"/>
        </w:rPr>
        <w:t xml:space="preserve"> that it can be used in place of a primary standard </w:t>
      </w:r>
      <w:r w:rsidR="00416369" w:rsidRPr="005A7B8C">
        <w:rPr>
          <w:rFonts w:eastAsia="Calibri" w:cstheme="minorHAnsi"/>
          <w:sz w:val="22"/>
        </w:rPr>
        <w:t xml:space="preserve">once the relationship between a primary standard </w:t>
      </w:r>
      <w:r w:rsidR="005D1DF7" w:rsidRPr="005A7B8C">
        <w:rPr>
          <w:rFonts w:eastAsia="Calibri" w:cstheme="minorHAnsi"/>
          <w:sz w:val="22"/>
        </w:rPr>
        <w:t>and the sol</w:t>
      </w:r>
      <w:r w:rsidR="003677E6" w:rsidRPr="005A7B8C">
        <w:rPr>
          <w:rFonts w:eastAsia="Calibri" w:cstheme="minorHAnsi"/>
          <w:sz w:val="22"/>
        </w:rPr>
        <w:t>i</w:t>
      </w:r>
      <w:r w:rsidR="005D1DF7" w:rsidRPr="005A7B8C">
        <w:rPr>
          <w:rFonts w:eastAsia="Calibri" w:cstheme="minorHAnsi"/>
          <w:sz w:val="22"/>
        </w:rPr>
        <w:t>d sta</w:t>
      </w:r>
      <w:r w:rsidR="003677E6" w:rsidRPr="005A7B8C">
        <w:rPr>
          <w:rFonts w:eastAsia="Calibri" w:cstheme="minorHAnsi"/>
          <w:sz w:val="22"/>
        </w:rPr>
        <w:t xml:space="preserve">ndard </w:t>
      </w:r>
      <w:r w:rsidR="005821C3" w:rsidRPr="005A7B8C">
        <w:rPr>
          <w:rFonts w:eastAsia="Calibri" w:cstheme="minorHAnsi"/>
          <w:sz w:val="22"/>
        </w:rPr>
        <w:t>has</w:t>
      </w:r>
      <w:r w:rsidR="003677E6" w:rsidRPr="005A7B8C">
        <w:rPr>
          <w:rFonts w:eastAsia="Calibri" w:cstheme="minorHAnsi"/>
          <w:sz w:val="22"/>
        </w:rPr>
        <w:t xml:space="preserve"> been established, and </w:t>
      </w:r>
      <w:r w:rsidR="005821C3" w:rsidRPr="005A7B8C">
        <w:rPr>
          <w:rFonts w:eastAsia="Calibri" w:cstheme="minorHAnsi"/>
          <w:sz w:val="22"/>
        </w:rPr>
        <w:t>that</w:t>
      </w:r>
      <w:r w:rsidR="003677E6" w:rsidRPr="005A7B8C">
        <w:rPr>
          <w:rFonts w:eastAsia="Calibri" w:cstheme="minorHAnsi"/>
          <w:sz w:val="22"/>
        </w:rPr>
        <w:t xml:space="preserve"> it can be used to check the fluorometer stability, and/or check for loss in sensitivity resulting from </w:t>
      </w:r>
      <w:r w:rsidR="005821C3" w:rsidRPr="005A7B8C">
        <w:rPr>
          <w:rFonts w:eastAsia="Calibri" w:cstheme="minorHAnsi"/>
          <w:sz w:val="22"/>
        </w:rPr>
        <w:t>instrument/optical module problems.</w:t>
      </w:r>
    </w:p>
    <w:p w14:paraId="66204FF1" w14:textId="7FEE3B35" w:rsidR="00A90DAA" w:rsidRPr="005A7B8C" w:rsidRDefault="00252E11"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 xml:space="preserve">SAMPLE </w:t>
      </w:r>
      <w:r w:rsidR="005A7B8C">
        <w:rPr>
          <w:rFonts w:asciiTheme="minorHAnsi" w:eastAsia="Calibri" w:hAnsiTheme="minorHAnsi" w:cstheme="minorHAnsi"/>
          <w:sz w:val="28"/>
          <w:szCs w:val="24"/>
        </w:rPr>
        <w:t>ANALYSIS</w:t>
      </w:r>
    </w:p>
    <w:p w14:paraId="6B62F1B3" w14:textId="125AC3BF" w:rsidR="00A90DAA" w:rsidRPr="005A7B8C" w:rsidRDefault="00A90DAA" w:rsidP="00A90DAA">
      <w:pPr>
        <w:tabs>
          <w:tab w:val="left" w:pos="360"/>
        </w:tabs>
        <w:rPr>
          <w:rFonts w:eastAsia="Calibri" w:cstheme="minorHAnsi"/>
          <w:sz w:val="22"/>
        </w:rPr>
      </w:pPr>
      <w:r w:rsidRPr="005A7B8C">
        <w:rPr>
          <w:rFonts w:eastAsia="Calibri" w:cstheme="minorHAnsi"/>
          <w:sz w:val="22"/>
        </w:rPr>
        <w:t xml:space="preserve">Samples are generally processed as soon as they are received at the </w:t>
      </w:r>
      <w:r w:rsidR="00D00D93" w:rsidRPr="005A7B8C">
        <w:rPr>
          <w:rFonts w:eastAsia="Calibri" w:cstheme="minorHAnsi"/>
          <w:sz w:val="22"/>
        </w:rPr>
        <w:t>WPP</w:t>
      </w:r>
      <w:r w:rsidRPr="005A7B8C">
        <w:rPr>
          <w:rFonts w:eastAsia="Calibri" w:cstheme="minorHAnsi"/>
          <w:sz w:val="22"/>
        </w:rPr>
        <w:t xml:space="preserve"> laboratory but must be processed within 24 +/- hours of the time of collection. Samples that cannot be analyzed within 24 +/- 2 hours of collection must be filtered and the filters frozen for future analysis.  Samples must be analyzed within 28 days of first filtering and freezing</w:t>
      </w:r>
      <w:r w:rsidR="00BA27EC" w:rsidRPr="005A7B8C">
        <w:rPr>
          <w:rFonts w:eastAsia="Calibri" w:cstheme="minorHAnsi"/>
          <w:sz w:val="22"/>
        </w:rPr>
        <w:t>.</w:t>
      </w:r>
    </w:p>
    <w:p w14:paraId="58894288" w14:textId="676C9EA6" w:rsidR="00AE6D3A" w:rsidRPr="005A7B8C" w:rsidRDefault="00127EC8" w:rsidP="00A90DAA">
      <w:pPr>
        <w:tabs>
          <w:tab w:val="left" w:pos="360"/>
        </w:tabs>
        <w:rPr>
          <w:rFonts w:eastAsia="Calibri" w:cstheme="minorHAnsi"/>
          <w:sz w:val="22"/>
        </w:rPr>
      </w:pPr>
      <w:r w:rsidRPr="005A7B8C">
        <w:rPr>
          <w:rFonts w:eastAsia="Calibri" w:cstheme="minorHAnsi"/>
          <w:sz w:val="22"/>
        </w:rPr>
        <w:t>Data Management</w:t>
      </w:r>
      <w:r w:rsidR="009C2CFF" w:rsidRPr="005A7B8C">
        <w:rPr>
          <w:rFonts w:eastAsia="Calibri" w:cstheme="minorHAnsi"/>
          <w:sz w:val="22"/>
        </w:rPr>
        <w:t xml:space="preserve"> - </w:t>
      </w:r>
      <w:r w:rsidR="00C3786F" w:rsidRPr="005A7B8C">
        <w:rPr>
          <w:rFonts w:eastAsia="Calibri" w:cstheme="minorHAnsi"/>
          <w:sz w:val="22"/>
        </w:rPr>
        <w:t xml:space="preserve"> </w:t>
      </w:r>
      <w:r w:rsidR="00A90DAA" w:rsidRPr="005A7B8C">
        <w:rPr>
          <w:rFonts w:eastAsia="Calibri" w:cstheme="minorHAnsi"/>
          <w:sz w:val="22"/>
        </w:rPr>
        <w:t>Chlorophyll</w:t>
      </w:r>
      <w:r w:rsidR="00BA27EC" w:rsidRPr="005A7B8C">
        <w:rPr>
          <w:rFonts w:eastAsia="Calibri" w:cstheme="minorHAnsi"/>
          <w:sz w:val="22"/>
        </w:rPr>
        <w:t>-</w:t>
      </w:r>
      <w:r w:rsidR="00A90DAA" w:rsidRPr="005A7B8C">
        <w:rPr>
          <w:rFonts w:eastAsia="Calibri" w:cstheme="minorHAnsi"/>
          <w:sz w:val="22"/>
        </w:rPr>
        <w:t>a sample</w:t>
      </w:r>
      <w:r w:rsidR="006C1C9B" w:rsidRPr="005A7B8C">
        <w:rPr>
          <w:rFonts w:eastAsia="Calibri" w:cstheme="minorHAnsi"/>
          <w:sz w:val="22"/>
        </w:rPr>
        <w:t xml:space="preserve"> information and results</w:t>
      </w:r>
      <w:r w:rsidR="00A90DAA" w:rsidRPr="005A7B8C">
        <w:rPr>
          <w:rFonts w:eastAsia="Calibri" w:cstheme="minorHAnsi"/>
          <w:sz w:val="22"/>
        </w:rPr>
        <w:t xml:space="preserve"> are </w:t>
      </w:r>
      <w:r w:rsidR="00BA27EC" w:rsidRPr="005A7B8C">
        <w:rPr>
          <w:rFonts w:eastAsia="Calibri" w:cstheme="minorHAnsi"/>
          <w:sz w:val="22"/>
        </w:rPr>
        <w:t>recorded</w:t>
      </w:r>
      <w:r w:rsidR="00A90DAA" w:rsidRPr="005A7B8C">
        <w:rPr>
          <w:rFonts w:eastAsia="Calibri" w:cstheme="minorHAnsi"/>
          <w:sz w:val="22"/>
        </w:rPr>
        <w:t xml:space="preserve"> </w:t>
      </w:r>
      <w:r w:rsidR="00C3786F" w:rsidRPr="005A7B8C">
        <w:rPr>
          <w:rFonts w:eastAsia="Calibri" w:cstheme="minorHAnsi"/>
          <w:sz w:val="22"/>
        </w:rPr>
        <w:t>on</w:t>
      </w:r>
      <w:r w:rsidR="00A90DAA" w:rsidRPr="005A7B8C">
        <w:rPr>
          <w:rFonts w:eastAsia="Calibri" w:cstheme="minorHAnsi"/>
          <w:sz w:val="22"/>
        </w:rPr>
        <w:t xml:space="preserve"> </w:t>
      </w:r>
      <w:r w:rsidR="002646E7" w:rsidRPr="005A7B8C">
        <w:rPr>
          <w:rFonts w:eastAsia="Calibri" w:cstheme="minorHAnsi"/>
          <w:sz w:val="22"/>
        </w:rPr>
        <w:t xml:space="preserve">the printed bench sheets and </w:t>
      </w:r>
      <w:r w:rsidR="00C3786F" w:rsidRPr="005A7B8C">
        <w:rPr>
          <w:rFonts w:eastAsia="Calibri" w:cstheme="minorHAnsi"/>
          <w:sz w:val="22"/>
        </w:rPr>
        <w:t xml:space="preserve">in </w:t>
      </w:r>
      <w:r w:rsidR="002646E7" w:rsidRPr="005A7B8C">
        <w:rPr>
          <w:rFonts w:eastAsia="Calibri" w:cstheme="minorHAnsi"/>
          <w:sz w:val="22"/>
        </w:rPr>
        <w:t>Excel worksheets (on OneDrive)</w:t>
      </w:r>
      <w:r w:rsidR="00C3786F" w:rsidRPr="005A7B8C">
        <w:rPr>
          <w:rFonts w:eastAsia="Calibri" w:cstheme="minorHAnsi"/>
          <w:sz w:val="22"/>
        </w:rPr>
        <w:t xml:space="preserve"> by </w:t>
      </w:r>
      <w:r w:rsidR="009266BF" w:rsidRPr="005A7B8C">
        <w:rPr>
          <w:rFonts w:eastAsia="Calibri" w:cstheme="minorHAnsi"/>
          <w:sz w:val="22"/>
        </w:rPr>
        <w:t>batch number</w:t>
      </w:r>
      <w:r w:rsidR="00BA27EC" w:rsidRPr="005A7B8C">
        <w:rPr>
          <w:rFonts w:eastAsia="Calibri" w:cstheme="minorHAnsi"/>
          <w:sz w:val="22"/>
        </w:rPr>
        <w:t xml:space="preserve">. Batches are </w:t>
      </w:r>
      <w:r w:rsidR="009266BF" w:rsidRPr="005A7B8C">
        <w:rPr>
          <w:rFonts w:eastAsia="Calibri" w:cstheme="minorHAnsi"/>
          <w:sz w:val="22"/>
        </w:rPr>
        <w:t>designated “</w:t>
      </w:r>
      <w:proofErr w:type="spellStart"/>
      <w:r w:rsidR="009266BF" w:rsidRPr="005A7B8C">
        <w:rPr>
          <w:rFonts w:eastAsia="Calibri" w:cstheme="minorHAnsi"/>
          <w:sz w:val="22"/>
        </w:rPr>
        <w:t>CHLyy</w:t>
      </w:r>
      <w:proofErr w:type="spellEnd"/>
      <w:r w:rsidR="009266BF" w:rsidRPr="005A7B8C">
        <w:rPr>
          <w:rFonts w:eastAsia="Calibri" w:cstheme="minorHAnsi"/>
          <w:sz w:val="22"/>
        </w:rPr>
        <w:t xml:space="preserve">-xx” where </w:t>
      </w:r>
      <w:proofErr w:type="spellStart"/>
      <w:r w:rsidR="009266BF" w:rsidRPr="005A7B8C">
        <w:rPr>
          <w:rFonts w:eastAsia="Calibri" w:cstheme="minorHAnsi"/>
          <w:sz w:val="22"/>
        </w:rPr>
        <w:t>yy</w:t>
      </w:r>
      <w:proofErr w:type="spellEnd"/>
      <w:r w:rsidR="009266BF" w:rsidRPr="005A7B8C">
        <w:rPr>
          <w:rFonts w:eastAsia="Calibri" w:cstheme="minorHAnsi"/>
          <w:sz w:val="22"/>
        </w:rPr>
        <w:t xml:space="preserve"> is the year and xx is the consecutive </w:t>
      </w:r>
      <w:r w:rsidR="0033067B" w:rsidRPr="005A7B8C">
        <w:rPr>
          <w:rFonts w:eastAsia="Calibri" w:cstheme="minorHAnsi"/>
          <w:sz w:val="22"/>
        </w:rPr>
        <w:t>batch number for the year</w:t>
      </w:r>
      <w:r w:rsidR="002646E7" w:rsidRPr="005A7B8C">
        <w:rPr>
          <w:rFonts w:eastAsia="Calibri" w:cstheme="minorHAnsi"/>
          <w:sz w:val="22"/>
        </w:rPr>
        <w:t>.</w:t>
      </w:r>
      <w:r w:rsidR="00AE6D3A" w:rsidRPr="005A7B8C">
        <w:rPr>
          <w:rFonts w:eastAsia="Calibri" w:cstheme="minorHAnsi"/>
          <w:sz w:val="22"/>
        </w:rPr>
        <w:t xml:space="preserve"> </w:t>
      </w:r>
      <w:r w:rsidR="0033067B" w:rsidRPr="005A7B8C">
        <w:rPr>
          <w:rFonts w:eastAsia="Calibri" w:cstheme="minorHAnsi"/>
          <w:sz w:val="22"/>
        </w:rPr>
        <w:t>Individual samples are given lab</w:t>
      </w:r>
      <w:r w:rsidR="00E92B20" w:rsidRPr="005A7B8C">
        <w:rPr>
          <w:rFonts w:eastAsia="Calibri" w:cstheme="minorHAnsi"/>
          <w:sz w:val="22"/>
        </w:rPr>
        <w:t xml:space="preserve"> sample #s </w:t>
      </w:r>
      <w:r w:rsidR="00AC388B" w:rsidRPr="005A7B8C">
        <w:rPr>
          <w:rFonts w:eastAsia="Calibri" w:cstheme="minorHAnsi"/>
          <w:sz w:val="22"/>
        </w:rPr>
        <w:t>appended to the batch number (</w:t>
      </w:r>
      <w:proofErr w:type="gramStart"/>
      <w:r w:rsidR="00AC388B" w:rsidRPr="005A7B8C">
        <w:rPr>
          <w:rFonts w:eastAsia="Calibri" w:cstheme="minorHAnsi"/>
          <w:sz w:val="22"/>
        </w:rPr>
        <w:t>e.g.</w:t>
      </w:r>
      <w:proofErr w:type="gramEnd"/>
      <w:r w:rsidR="00AC388B" w:rsidRPr="005A7B8C">
        <w:rPr>
          <w:rFonts w:eastAsia="Calibri" w:cstheme="minorHAnsi"/>
          <w:sz w:val="22"/>
        </w:rPr>
        <w:t xml:space="preserve"> CHL23-01-01 is the first sample of batch </w:t>
      </w:r>
      <w:r w:rsidR="00270F8D" w:rsidRPr="005A7B8C">
        <w:rPr>
          <w:rFonts w:eastAsia="Calibri" w:cstheme="minorHAnsi"/>
          <w:sz w:val="22"/>
        </w:rPr>
        <w:t xml:space="preserve">1 in 2023). </w:t>
      </w:r>
    </w:p>
    <w:p w14:paraId="7196D064" w14:textId="30C9E9FF" w:rsidR="00A90DAA" w:rsidRPr="008A34D4" w:rsidRDefault="004A0900" w:rsidP="00A90DAA">
      <w:pPr>
        <w:tabs>
          <w:tab w:val="left" w:pos="360"/>
        </w:tabs>
        <w:rPr>
          <w:rFonts w:cstheme="minorHAnsi"/>
          <w:sz w:val="24"/>
        </w:rPr>
      </w:pPr>
      <w:r w:rsidRPr="005A7B8C">
        <w:rPr>
          <w:rFonts w:eastAsia="Calibri" w:cstheme="minorHAnsi"/>
          <w:sz w:val="22"/>
        </w:rPr>
        <w:t xml:space="preserve">Metadata recorded for each sample </w:t>
      </w:r>
      <w:proofErr w:type="gramStart"/>
      <w:r w:rsidRPr="005A7B8C">
        <w:rPr>
          <w:rFonts w:eastAsia="Calibri" w:cstheme="minorHAnsi"/>
          <w:sz w:val="22"/>
        </w:rPr>
        <w:t>includes</w:t>
      </w:r>
      <w:r w:rsidR="00A90DAA" w:rsidRPr="005A7B8C">
        <w:rPr>
          <w:rFonts w:eastAsia="Calibri" w:cstheme="minorHAnsi"/>
          <w:sz w:val="22"/>
        </w:rPr>
        <w:t>:</w:t>
      </w:r>
      <w:proofErr w:type="gramEnd"/>
      <w:r w:rsidR="00A90DAA" w:rsidRPr="005A7B8C">
        <w:rPr>
          <w:rFonts w:eastAsia="Calibri" w:cstheme="minorHAnsi"/>
          <w:sz w:val="22"/>
        </w:rPr>
        <w:t xml:space="preserve"> </w:t>
      </w:r>
      <w:r w:rsidRPr="005A7B8C">
        <w:rPr>
          <w:rFonts w:eastAsia="Calibri" w:cstheme="minorHAnsi"/>
          <w:sz w:val="22"/>
        </w:rPr>
        <w:t xml:space="preserve">lab sample#, </w:t>
      </w:r>
      <w:r w:rsidR="00A90DAA" w:rsidRPr="005A7B8C">
        <w:rPr>
          <w:rFonts w:eastAsia="Calibri" w:cstheme="minorHAnsi"/>
          <w:sz w:val="22"/>
        </w:rPr>
        <w:t xml:space="preserve">OWMID #, </w:t>
      </w:r>
      <w:r w:rsidRPr="005A7B8C">
        <w:rPr>
          <w:rFonts w:eastAsia="Calibri" w:cstheme="minorHAnsi"/>
          <w:sz w:val="22"/>
        </w:rPr>
        <w:t>project name</w:t>
      </w:r>
      <w:r w:rsidR="00A90DAA" w:rsidRPr="005A7B8C">
        <w:rPr>
          <w:rFonts w:eastAsia="Calibri" w:cstheme="minorHAnsi"/>
          <w:sz w:val="22"/>
        </w:rPr>
        <w:t xml:space="preserve">, sample </w:t>
      </w:r>
      <w:r w:rsidRPr="005A7B8C">
        <w:rPr>
          <w:rFonts w:eastAsia="Calibri" w:cstheme="minorHAnsi"/>
          <w:sz w:val="22"/>
        </w:rPr>
        <w:t xml:space="preserve">collection </w:t>
      </w:r>
      <w:r w:rsidR="00A90DAA" w:rsidRPr="005A7B8C">
        <w:rPr>
          <w:rFonts w:eastAsia="Calibri" w:cstheme="minorHAnsi"/>
          <w:sz w:val="22"/>
        </w:rPr>
        <w:t>date</w:t>
      </w:r>
      <w:r w:rsidRPr="005A7B8C">
        <w:rPr>
          <w:rFonts w:eastAsia="Calibri" w:cstheme="minorHAnsi"/>
          <w:sz w:val="22"/>
        </w:rPr>
        <w:t xml:space="preserve"> and </w:t>
      </w:r>
      <w:r w:rsidR="001A5D18" w:rsidRPr="005A7B8C">
        <w:rPr>
          <w:rFonts w:eastAsia="Calibri" w:cstheme="minorHAnsi"/>
          <w:sz w:val="22"/>
        </w:rPr>
        <w:t>t</w:t>
      </w:r>
      <w:r w:rsidR="00A90DAA" w:rsidRPr="005A7B8C">
        <w:rPr>
          <w:rFonts w:eastAsia="Calibri" w:cstheme="minorHAnsi"/>
          <w:sz w:val="22"/>
        </w:rPr>
        <w:t>ime</w:t>
      </w:r>
      <w:r w:rsidR="001A5D18" w:rsidRPr="005A7B8C">
        <w:rPr>
          <w:rFonts w:eastAsia="Calibri" w:cstheme="minorHAnsi"/>
          <w:sz w:val="22"/>
        </w:rPr>
        <w:t xml:space="preserve">. </w:t>
      </w:r>
      <w:r w:rsidR="00A06A59" w:rsidRPr="005A7B8C">
        <w:rPr>
          <w:rFonts w:eastAsia="Calibri" w:cstheme="minorHAnsi"/>
          <w:sz w:val="22"/>
        </w:rPr>
        <w:t>Sample</w:t>
      </w:r>
      <w:r w:rsidR="00C96FA4" w:rsidRPr="005A7B8C">
        <w:rPr>
          <w:rFonts w:eastAsia="Calibri" w:cstheme="minorHAnsi"/>
          <w:sz w:val="22"/>
        </w:rPr>
        <w:t xml:space="preserve"> analysis</w:t>
      </w:r>
      <w:r w:rsidR="00A06A59" w:rsidRPr="005A7B8C">
        <w:rPr>
          <w:rFonts w:eastAsia="Calibri" w:cstheme="minorHAnsi"/>
          <w:sz w:val="22"/>
        </w:rPr>
        <w:t xml:space="preserve"> data includes: </w:t>
      </w:r>
      <w:r w:rsidR="004F62FA" w:rsidRPr="005A7B8C">
        <w:rPr>
          <w:rFonts w:eastAsia="Calibri" w:cstheme="minorHAnsi"/>
          <w:sz w:val="22"/>
        </w:rPr>
        <w:t xml:space="preserve">date/time of </w:t>
      </w:r>
      <w:r w:rsidR="001A5D18" w:rsidRPr="005A7B8C">
        <w:rPr>
          <w:rFonts w:eastAsia="Calibri" w:cstheme="minorHAnsi"/>
          <w:sz w:val="22"/>
        </w:rPr>
        <w:t>filtration</w:t>
      </w:r>
      <w:r w:rsidR="004F62FA" w:rsidRPr="005A7B8C">
        <w:rPr>
          <w:rFonts w:eastAsia="Calibri" w:cstheme="minorHAnsi"/>
          <w:sz w:val="22"/>
        </w:rPr>
        <w:t xml:space="preserve"> and freezing, date/time of grinding, date/time of reading, </w:t>
      </w:r>
      <w:r w:rsidR="00712187" w:rsidRPr="005A7B8C">
        <w:rPr>
          <w:rFonts w:eastAsia="Calibri" w:cstheme="minorHAnsi"/>
          <w:sz w:val="22"/>
        </w:rPr>
        <w:t xml:space="preserve">volume filtered, dilution, temperature, and result. </w:t>
      </w:r>
      <w:r w:rsidR="00A90DAA" w:rsidRPr="005A7B8C">
        <w:rPr>
          <w:rFonts w:eastAsia="Calibri" w:cstheme="minorHAnsi"/>
          <w:sz w:val="22"/>
        </w:rPr>
        <w:t>It is critical that the amount</w:t>
      </w:r>
      <w:r w:rsidR="00873EBE" w:rsidRPr="005A7B8C">
        <w:rPr>
          <w:rFonts w:eastAsia="Calibri" w:cstheme="minorHAnsi"/>
          <w:sz w:val="22"/>
        </w:rPr>
        <w:t xml:space="preserve"> of sample</w:t>
      </w:r>
      <w:r w:rsidR="00FA40C7" w:rsidRPr="005A7B8C">
        <w:rPr>
          <w:rFonts w:eastAsia="Calibri" w:cstheme="minorHAnsi"/>
          <w:sz w:val="22"/>
        </w:rPr>
        <w:t xml:space="preserve"> filtered</w:t>
      </w:r>
      <w:r w:rsidR="00A90DAA" w:rsidRPr="005A7B8C">
        <w:rPr>
          <w:rFonts w:eastAsia="Calibri" w:cstheme="minorHAnsi"/>
          <w:sz w:val="22"/>
        </w:rPr>
        <w:t xml:space="preserve"> be recorded for each sample</w:t>
      </w:r>
      <w:r w:rsidR="00AE6D3A" w:rsidRPr="005A7B8C">
        <w:rPr>
          <w:rFonts w:eastAsia="Calibri" w:cstheme="minorHAnsi"/>
          <w:sz w:val="22"/>
        </w:rPr>
        <w:t xml:space="preserve"> </w:t>
      </w:r>
      <w:r w:rsidR="00FA40C7" w:rsidRPr="005A7B8C">
        <w:rPr>
          <w:rFonts w:eastAsia="Calibri" w:cstheme="minorHAnsi"/>
          <w:sz w:val="22"/>
        </w:rPr>
        <w:t xml:space="preserve">because </w:t>
      </w:r>
      <w:r w:rsidR="00633449" w:rsidRPr="005A7B8C">
        <w:rPr>
          <w:rFonts w:eastAsia="Calibri" w:cstheme="minorHAnsi"/>
          <w:sz w:val="22"/>
        </w:rPr>
        <w:t>it is</w:t>
      </w:r>
      <w:r w:rsidR="00A90DAA" w:rsidRPr="005A7B8C">
        <w:rPr>
          <w:rFonts w:eastAsia="Calibri" w:cstheme="minorHAnsi"/>
          <w:sz w:val="22"/>
        </w:rPr>
        <w:t xml:space="preserve"> used to calculate the chlorophyll</w:t>
      </w:r>
      <w:r w:rsidR="00A90DAA" w:rsidRPr="008A34D4">
        <w:rPr>
          <w:rFonts w:cstheme="minorHAnsi"/>
          <w:sz w:val="24"/>
        </w:rPr>
        <w:t xml:space="preserve"> concentrations. </w:t>
      </w:r>
      <w:del w:id="3" w:author="Flint, Suzanne (DEP)" w:date="2023-04-28T15:03:00Z">
        <w:r w:rsidR="00A90DAA" w:rsidRPr="008A34D4" w:rsidDel="001C1751">
          <w:rPr>
            <w:rFonts w:cstheme="minorHAnsi"/>
            <w:sz w:val="24"/>
          </w:rPr>
          <w:delText xml:space="preserve">  </w:delText>
        </w:r>
      </w:del>
    </w:p>
    <w:p w14:paraId="6D072C0D" w14:textId="2729A94A" w:rsidR="00A90DAA" w:rsidRPr="006B54A2" w:rsidRDefault="00522807" w:rsidP="00A90DAA">
      <w:pPr>
        <w:tabs>
          <w:tab w:val="left" w:pos="360"/>
        </w:tabs>
        <w:rPr>
          <w:rFonts w:cstheme="minorHAnsi"/>
          <w:b/>
          <w:sz w:val="24"/>
          <w:u w:val="single"/>
        </w:rPr>
      </w:pPr>
      <w:r>
        <w:rPr>
          <w:rFonts w:cstheme="minorHAnsi"/>
          <w:b/>
          <w:sz w:val="24"/>
          <w:u w:val="single"/>
        </w:rPr>
        <w:t>Setup</w:t>
      </w:r>
      <w:r w:rsidR="0038561F">
        <w:rPr>
          <w:rFonts w:cstheme="minorHAnsi"/>
          <w:b/>
          <w:sz w:val="24"/>
          <w:u w:val="single"/>
        </w:rPr>
        <w:t xml:space="preserve"> (Day One)</w:t>
      </w:r>
    </w:p>
    <w:p w14:paraId="5EE9EB5E" w14:textId="06B7802C" w:rsidR="00A90DAA" w:rsidRPr="005A7B8C" w:rsidRDefault="00F45B5F" w:rsidP="64C729F3">
      <w:pPr>
        <w:numPr>
          <w:ilvl w:val="0"/>
          <w:numId w:val="1"/>
        </w:numPr>
        <w:tabs>
          <w:tab w:val="left" w:pos="360"/>
        </w:tabs>
        <w:rPr>
          <w:rFonts w:eastAsia="Calibri" w:cstheme="minorHAnsi"/>
          <w:sz w:val="22"/>
        </w:rPr>
      </w:pPr>
      <w:r w:rsidRPr="005A7B8C">
        <w:rPr>
          <w:rFonts w:eastAsia="Calibri" w:cstheme="minorHAnsi"/>
          <w:sz w:val="22"/>
        </w:rPr>
        <w:t xml:space="preserve">Use the Chain of Custody to transfer sample custody from the </w:t>
      </w:r>
      <w:r w:rsidR="0002492E" w:rsidRPr="005A7B8C">
        <w:rPr>
          <w:rFonts w:eastAsia="Calibri" w:cstheme="minorHAnsi"/>
          <w:sz w:val="22"/>
        </w:rPr>
        <w:t xml:space="preserve">field crew (or refrigerator) to the analyst. </w:t>
      </w:r>
    </w:p>
    <w:p w14:paraId="297ACF09" w14:textId="48A2BFFA" w:rsidR="00A90DAA" w:rsidRPr="005A7B8C" w:rsidRDefault="00A90DAA" w:rsidP="64C729F3">
      <w:pPr>
        <w:numPr>
          <w:ilvl w:val="0"/>
          <w:numId w:val="1"/>
        </w:numPr>
        <w:tabs>
          <w:tab w:val="left" w:pos="360"/>
        </w:tabs>
        <w:rPr>
          <w:rFonts w:eastAsia="Calibri" w:cstheme="minorHAnsi"/>
          <w:sz w:val="22"/>
        </w:rPr>
      </w:pPr>
      <w:r w:rsidRPr="005A7B8C">
        <w:rPr>
          <w:rFonts w:eastAsia="Calibri" w:cstheme="minorHAnsi"/>
          <w:sz w:val="22"/>
        </w:rPr>
        <w:t>Retrieve the samples</w:t>
      </w:r>
      <w:r w:rsidR="0002492E" w:rsidRPr="005A7B8C">
        <w:rPr>
          <w:rFonts w:eastAsia="Calibri" w:cstheme="minorHAnsi"/>
          <w:sz w:val="22"/>
        </w:rPr>
        <w:t>.</w:t>
      </w:r>
      <w:r w:rsidR="001A7299" w:rsidRPr="005A7B8C">
        <w:rPr>
          <w:rFonts w:eastAsia="Calibri" w:cstheme="minorHAnsi"/>
          <w:sz w:val="22"/>
        </w:rPr>
        <w:t xml:space="preserve"> </w:t>
      </w:r>
      <w:r w:rsidRPr="005A7B8C">
        <w:rPr>
          <w:rFonts w:eastAsia="Calibri" w:cstheme="minorHAnsi"/>
          <w:sz w:val="22"/>
        </w:rPr>
        <w:t>Compare the numbers on the samples to the chain of custody form</w:t>
      </w:r>
      <w:r w:rsidR="007D3E10" w:rsidRPr="005A7B8C">
        <w:rPr>
          <w:rFonts w:eastAsia="Calibri" w:cstheme="minorHAnsi"/>
          <w:sz w:val="22"/>
        </w:rPr>
        <w:t xml:space="preserve"> for any missing samples or sample-specific notes</w:t>
      </w:r>
      <w:r w:rsidRPr="005A7B8C">
        <w:rPr>
          <w:rFonts w:eastAsia="Calibri" w:cstheme="minorHAnsi"/>
          <w:sz w:val="22"/>
        </w:rPr>
        <w:t xml:space="preserve">. Check that the samples containers are the amber colored </w:t>
      </w:r>
      <w:r w:rsidR="007D3E10" w:rsidRPr="005A7B8C">
        <w:rPr>
          <w:rFonts w:eastAsia="Calibri" w:cstheme="minorHAnsi"/>
          <w:sz w:val="22"/>
        </w:rPr>
        <w:t xml:space="preserve">round bottles </w:t>
      </w:r>
      <w:r w:rsidRPr="005A7B8C">
        <w:rPr>
          <w:rFonts w:eastAsia="Calibri" w:cstheme="minorHAnsi"/>
          <w:sz w:val="22"/>
        </w:rPr>
        <w:t xml:space="preserve">for chlorophyll. </w:t>
      </w:r>
    </w:p>
    <w:p w14:paraId="45590177" w14:textId="2CB905F1" w:rsidR="00A90DAA" w:rsidRPr="005A7B8C" w:rsidRDefault="00A90DAA" w:rsidP="64C729F3">
      <w:pPr>
        <w:numPr>
          <w:ilvl w:val="0"/>
          <w:numId w:val="1"/>
        </w:numPr>
        <w:tabs>
          <w:tab w:val="left" w:pos="360"/>
        </w:tabs>
        <w:rPr>
          <w:rFonts w:eastAsia="Calibri" w:cstheme="minorHAnsi"/>
          <w:sz w:val="22"/>
        </w:rPr>
      </w:pPr>
      <w:r w:rsidRPr="005A7B8C">
        <w:rPr>
          <w:rFonts w:eastAsia="Calibri" w:cstheme="minorHAnsi"/>
          <w:sz w:val="22"/>
        </w:rPr>
        <w:t>Line up the samples by time collected-earliest time should be run first.</w:t>
      </w:r>
    </w:p>
    <w:p w14:paraId="2628272C" w14:textId="25F4C29F" w:rsidR="00D7252D" w:rsidRPr="005A7B8C" w:rsidRDefault="00A90DAA" w:rsidP="00D7252D">
      <w:pPr>
        <w:numPr>
          <w:ilvl w:val="0"/>
          <w:numId w:val="1"/>
        </w:numPr>
        <w:tabs>
          <w:tab w:val="left" w:pos="360"/>
        </w:tabs>
        <w:rPr>
          <w:rFonts w:eastAsia="Calibri" w:cstheme="minorHAnsi"/>
          <w:sz w:val="22"/>
        </w:rPr>
      </w:pPr>
      <w:r w:rsidRPr="005A7B8C">
        <w:rPr>
          <w:rFonts w:eastAsia="Calibri" w:cstheme="minorHAnsi"/>
          <w:sz w:val="22"/>
        </w:rPr>
        <w:t xml:space="preserve">Fill out </w:t>
      </w:r>
      <w:r w:rsidR="00D924F8" w:rsidRPr="005A7B8C">
        <w:rPr>
          <w:rFonts w:eastAsia="Calibri" w:cstheme="minorHAnsi"/>
          <w:sz w:val="22"/>
        </w:rPr>
        <w:t xml:space="preserve">bench sheet </w:t>
      </w:r>
      <w:r w:rsidRPr="005A7B8C">
        <w:rPr>
          <w:rFonts w:eastAsia="Calibri" w:cstheme="minorHAnsi"/>
          <w:sz w:val="22"/>
        </w:rPr>
        <w:t>with the information listed on the chain of custody form</w:t>
      </w:r>
      <w:r w:rsidR="009808AE" w:rsidRPr="005A7B8C">
        <w:rPr>
          <w:rFonts w:eastAsia="Calibri" w:cstheme="minorHAnsi"/>
          <w:sz w:val="22"/>
        </w:rPr>
        <w:t xml:space="preserve"> and assign lab </w:t>
      </w:r>
      <w:r w:rsidR="00D7252D" w:rsidRPr="005A7B8C">
        <w:rPr>
          <w:rFonts w:eastAsia="Calibri" w:cstheme="minorHAnsi"/>
          <w:sz w:val="22"/>
        </w:rPr>
        <w:t>sample #s.</w:t>
      </w:r>
    </w:p>
    <w:p w14:paraId="3C71C2D0" w14:textId="77777777" w:rsidR="00F90158" w:rsidRPr="005A7B8C" w:rsidRDefault="00D7252D" w:rsidP="00D7252D">
      <w:pPr>
        <w:numPr>
          <w:ilvl w:val="1"/>
          <w:numId w:val="1"/>
        </w:numPr>
        <w:tabs>
          <w:tab w:val="left" w:pos="360"/>
        </w:tabs>
        <w:rPr>
          <w:rFonts w:eastAsia="Calibri" w:cstheme="minorHAnsi"/>
          <w:sz w:val="22"/>
        </w:rPr>
      </w:pPr>
      <w:r w:rsidRPr="005A7B8C">
        <w:rPr>
          <w:rFonts w:eastAsia="Calibri" w:cstheme="minorHAnsi"/>
          <w:sz w:val="22"/>
        </w:rPr>
        <w:t xml:space="preserve">The first sample should be </w:t>
      </w:r>
      <w:r w:rsidR="00F90158" w:rsidRPr="005A7B8C">
        <w:rPr>
          <w:rFonts w:eastAsia="Calibri" w:cstheme="minorHAnsi"/>
          <w:sz w:val="22"/>
        </w:rPr>
        <w:t xml:space="preserve">a QC reading of the solid standard. </w:t>
      </w:r>
    </w:p>
    <w:p w14:paraId="65E6FDB6" w14:textId="77777777" w:rsidR="006E0300" w:rsidRPr="005A7B8C" w:rsidRDefault="00A90DAA" w:rsidP="006E0300">
      <w:pPr>
        <w:numPr>
          <w:ilvl w:val="1"/>
          <w:numId w:val="1"/>
        </w:numPr>
        <w:tabs>
          <w:tab w:val="left" w:pos="360"/>
        </w:tabs>
        <w:rPr>
          <w:rFonts w:eastAsia="Calibri" w:cstheme="minorHAnsi"/>
          <w:sz w:val="22"/>
        </w:rPr>
      </w:pPr>
      <w:r w:rsidRPr="005A7B8C">
        <w:rPr>
          <w:rFonts w:eastAsia="Calibri" w:cstheme="minorHAnsi"/>
          <w:sz w:val="22"/>
        </w:rPr>
        <w:t>Every tenth sample should be a duplicate</w:t>
      </w:r>
      <w:r w:rsidR="006E0300" w:rsidRPr="005A7B8C">
        <w:rPr>
          <w:rFonts w:eastAsia="Calibri" w:cstheme="minorHAnsi"/>
          <w:sz w:val="22"/>
        </w:rPr>
        <w:t xml:space="preserve"> (or at least once per analysis batch)</w:t>
      </w:r>
      <w:r w:rsidRPr="005A7B8C">
        <w:rPr>
          <w:rFonts w:eastAsia="Calibri" w:cstheme="minorHAnsi"/>
          <w:sz w:val="22"/>
        </w:rPr>
        <w:t xml:space="preserve">. </w:t>
      </w:r>
      <w:del w:id="4" w:author="Flint, Suzanne (DEP)" w:date="2023-04-28T13:09:00Z">
        <w:r w:rsidRPr="005A7B8C" w:rsidDel="00D924F8">
          <w:rPr>
            <w:rFonts w:eastAsia="Calibri" w:cstheme="minorHAnsi"/>
            <w:sz w:val="22"/>
          </w:rPr>
          <w:delText xml:space="preserve"> </w:delText>
        </w:r>
      </w:del>
      <w:r w:rsidRPr="005A7B8C">
        <w:rPr>
          <w:rFonts w:eastAsia="Calibri" w:cstheme="minorHAnsi"/>
          <w:sz w:val="22"/>
        </w:rPr>
        <w:t>This sample is given a consecutive lab number like the other samples, but it is denoted duplicate (LD).</w:t>
      </w:r>
    </w:p>
    <w:p w14:paraId="2BC4D96B" w14:textId="0D8296FC" w:rsidR="00A90DAA" w:rsidRPr="005A7B8C" w:rsidRDefault="00A90DAA" w:rsidP="006E0300">
      <w:pPr>
        <w:numPr>
          <w:ilvl w:val="1"/>
          <w:numId w:val="1"/>
        </w:numPr>
        <w:tabs>
          <w:tab w:val="left" w:pos="360"/>
        </w:tabs>
        <w:rPr>
          <w:rFonts w:eastAsia="Calibri" w:cstheme="minorHAnsi"/>
          <w:sz w:val="22"/>
        </w:rPr>
      </w:pPr>
      <w:r w:rsidRPr="005A7B8C">
        <w:rPr>
          <w:rFonts w:eastAsia="Calibri" w:cstheme="minorHAnsi"/>
          <w:sz w:val="22"/>
        </w:rPr>
        <w:lastRenderedPageBreak/>
        <w:t>The last sample in the batch is a lab blank.  This sample is given a consecutive lab number like the other samples, but it is denoted blank (LB).</w:t>
      </w:r>
    </w:p>
    <w:p w14:paraId="796F1B64" w14:textId="11B2405F" w:rsidR="00A90DAA" w:rsidRPr="005A7B8C" w:rsidRDefault="00B15BB0" w:rsidP="64C729F3">
      <w:pPr>
        <w:numPr>
          <w:ilvl w:val="0"/>
          <w:numId w:val="1"/>
        </w:numPr>
        <w:tabs>
          <w:tab w:val="left" w:pos="360"/>
        </w:tabs>
        <w:rPr>
          <w:rFonts w:eastAsia="Calibri" w:cstheme="minorHAnsi"/>
          <w:sz w:val="22"/>
        </w:rPr>
      </w:pPr>
      <w:r w:rsidRPr="005A7B8C">
        <w:rPr>
          <w:rFonts w:eastAsia="Calibri" w:cstheme="minorHAnsi"/>
          <w:sz w:val="22"/>
        </w:rPr>
        <w:t>L</w:t>
      </w:r>
      <w:r w:rsidR="00A90DAA" w:rsidRPr="005A7B8C">
        <w:rPr>
          <w:rFonts w:eastAsia="Calibri" w:cstheme="minorHAnsi"/>
          <w:sz w:val="22"/>
        </w:rPr>
        <w:t>abel the plastic 2-inch Whatman petri dish</w:t>
      </w:r>
      <w:r w:rsidRPr="005A7B8C">
        <w:rPr>
          <w:rFonts w:eastAsia="Calibri" w:cstheme="minorHAnsi"/>
          <w:sz w:val="22"/>
        </w:rPr>
        <w:t>es</w:t>
      </w:r>
      <w:r w:rsidR="00A90DAA" w:rsidRPr="005A7B8C">
        <w:rPr>
          <w:rFonts w:eastAsia="Calibri" w:cstheme="minorHAnsi"/>
          <w:sz w:val="22"/>
        </w:rPr>
        <w:t xml:space="preserve"> </w:t>
      </w:r>
      <w:r w:rsidR="00264CAE" w:rsidRPr="005A7B8C">
        <w:rPr>
          <w:rFonts w:eastAsia="Calibri" w:cstheme="minorHAnsi"/>
          <w:sz w:val="22"/>
        </w:rPr>
        <w:t xml:space="preserve">and aluminum foil </w:t>
      </w:r>
      <w:r w:rsidR="000D3725" w:rsidRPr="005A7B8C">
        <w:rPr>
          <w:rFonts w:eastAsia="Calibri" w:cstheme="minorHAnsi"/>
          <w:sz w:val="22"/>
        </w:rPr>
        <w:t xml:space="preserve">squares </w:t>
      </w:r>
      <w:r w:rsidRPr="005A7B8C">
        <w:rPr>
          <w:rFonts w:eastAsia="Calibri" w:cstheme="minorHAnsi"/>
          <w:sz w:val="22"/>
        </w:rPr>
        <w:t xml:space="preserve">with </w:t>
      </w:r>
      <w:r w:rsidR="00A90DAA" w:rsidRPr="005A7B8C">
        <w:rPr>
          <w:rFonts w:eastAsia="Calibri" w:cstheme="minorHAnsi"/>
          <w:sz w:val="22"/>
        </w:rPr>
        <w:t>the lab number</w:t>
      </w:r>
      <w:r w:rsidR="0091625E" w:rsidRPr="005A7B8C">
        <w:rPr>
          <w:rFonts w:eastAsia="Calibri" w:cstheme="minorHAnsi"/>
          <w:sz w:val="22"/>
        </w:rPr>
        <w:t xml:space="preserve"> </w:t>
      </w:r>
      <w:r w:rsidR="00A90DAA" w:rsidRPr="005A7B8C">
        <w:rPr>
          <w:rFonts w:eastAsia="Calibri" w:cstheme="minorHAnsi"/>
          <w:sz w:val="22"/>
        </w:rPr>
        <w:t xml:space="preserve">and </w:t>
      </w:r>
      <w:r w:rsidR="0091625E" w:rsidRPr="005A7B8C">
        <w:rPr>
          <w:rFonts w:eastAsia="Calibri" w:cstheme="minorHAnsi"/>
          <w:sz w:val="22"/>
        </w:rPr>
        <w:t xml:space="preserve">collection </w:t>
      </w:r>
      <w:r w:rsidR="00A90DAA" w:rsidRPr="005A7B8C">
        <w:rPr>
          <w:rFonts w:eastAsia="Calibri" w:cstheme="minorHAnsi"/>
          <w:sz w:val="22"/>
        </w:rPr>
        <w:t xml:space="preserve">date. Aluminum foil cut into ~4x4 inch squares </w:t>
      </w:r>
      <w:r w:rsidR="0062494B" w:rsidRPr="005A7B8C">
        <w:rPr>
          <w:rFonts w:eastAsia="Calibri" w:cstheme="minorHAnsi"/>
          <w:sz w:val="22"/>
        </w:rPr>
        <w:t xml:space="preserve">is </w:t>
      </w:r>
      <w:r w:rsidR="00A90DAA" w:rsidRPr="005A7B8C">
        <w:rPr>
          <w:rFonts w:eastAsia="Calibri" w:cstheme="minorHAnsi"/>
          <w:sz w:val="22"/>
        </w:rPr>
        <w:t>used to cover the petri dish</w:t>
      </w:r>
      <w:r w:rsidR="000D3725" w:rsidRPr="005A7B8C">
        <w:rPr>
          <w:rFonts w:eastAsia="Calibri" w:cstheme="minorHAnsi"/>
          <w:sz w:val="22"/>
        </w:rPr>
        <w:t xml:space="preserve"> to protect the samples from light</w:t>
      </w:r>
      <w:r w:rsidR="00A90DAA" w:rsidRPr="005A7B8C">
        <w:rPr>
          <w:rFonts w:eastAsia="Calibri" w:cstheme="minorHAnsi"/>
          <w:sz w:val="22"/>
        </w:rPr>
        <w:t xml:space="preserve">. </w:t>
      </w:r>
    </w:p>
    <w:p w14:paraId="48A21919" w14:textId="15A9EE01" w:rsidR="00A90DAA" w:rsidRPr="005A7B8C" w:rsidRDefault="00A90DAA" w:rsidP="00522807">
      <w:pPr>
        <w:pStyle w:val="ListParagraph"/>
        <w:numPr>
          <w:ilvl w:val="0"/>
          <w:numId w:val="1"/>
        </w:numPr>
        <w:tabs>
          <w:tab w:val="left" w:pos="360"/>
        </w:tabs>
        <w:rPr>
          <w:rFonts w:eastAsia="Calibri" w:cstheme="minorHAnsi"/>
          <w:sz w:val="22"/>
        </w:rPr>
      </w:pPr>
      <w:r w:rsidRPr="005A7B8C">
        <w:rPr>
          <w:rFonts w:eastAsia="Calibri" w:cstheme="minorHAnsi"/>
          <w:sz w:val="22"/>
        </w:rPr>
        <w:t>Set up spreadsheet</w:t>
      </w:r>
      <w:r w:rsidR="00E2376C" w:rsidRPr="005A7B8C">
        <w:rPr>
          <w:rFonts w:eastAsia="Calibri" w:cstheme="minorHAnsi"/>
          <w:sz w:val="22"/>
        </w:rPr>
        <w:t xml:space="preserve"> from the </w:t>
      </w:r>
      <w:r w:rsidR="00A15BEE" w:rsidRPr="005A7B8C">
        <w:rPr>
          <w:rFonts w:eastAsia="Calibri" w:cstheme="minorHAnsi"/>
          <w:sz w:val="22"/>
        </w:rPr>
        <w:t>chlorophyll template file</w:t>
      </w:r>
      <w:r w:rsidR="00B97F4E" w:rsidRPr="005A7B8C">
        <w:rPr>
          <w:rFonts w:eastAsia="Calibri" w:cstheme="minorHAnsi"/>
          <w:sz w:val="22"/>
        </w:rPr>
        <w:t>. Sa</w:t>
      </w:r>
      <w:r w:rsidR="00B63F0B" w:rsidRPr="005A7B8C">
        <w:rPr>
          <w:rFonts w:eastAsia="Calibri" w:cstheme="minorHAnsi"/>
          <w:sz w:val="22"/>
        </w:rPr>
        <w:t xml:space="preserve">ve a copy of the worksheet (“save as”) with the </w:t>
      </w:r>
      <w:r w:rsidR="005B0553" w:rsidRPr="005A7B8C">
        <w:rPr>
          <w:rFonts w:eastAsia="Calibri" w:cstheme="minorHAnsi"/>
          <w:sz w:val="22"/>
        </w:rPr>
        <w:t>batch number as the file name.</w:t>
      </w:r>
    </w:p>
    <w:p w14:paraId="238601FE" w14:textId="5B109D81" w:rsidR="00A90DAA" w:rsidRPr="005A7B8C" w:rsidRDefault="00A90DAA" w:rsidP="00522807">
      <w:pPr>
        <w:tabs>
          <w:tab w:val="left" w:pos="360"/>
        </w:tabs>
        <w:rPr>
          <w:rFonts w:eastAsia="Calibri" w:cstheme="minorHAnsi"/>
          <w:sz w:val="22"/>
          <w:u w:val="single"/>
        </w:rPr>
      </w:pPr>
      <w:r w:rsidRPr="005A7B8C">
        <w:rPr>
          <w:rFonts w:eastAsia="Calibri" w:cstheme="minorHAnsi"/>
          <w:sz w:val="22"/>
          <w:u w:val="single"/>
        </w:rPr>
        <w:t>Filtering Samples</w:t>
      </w:r>
    </w:p>
    <w:p w14:paraId="05E67F78" w14:textId="5D476E36" w:rsidR="00A90DAA" w:rsidRPr="005A7B8C" w:rsidRDefault="00A90DAA" w:rsidP="00D76FA6">
      <w:pPr>
        <w:numPr>
          <w:ilvl w:val="0"/>
          <w:numId w:val="1"/>
        </w:numPr>
        <w:tabs>
          <w:tab w:val="left" w:pos="360"/>
          <w:tab w:val="num" w:pos="1080"/>
        </w:tabs>
        <w:rPr>
          <w:rFonts w:eastAsia="Calibri" w:cstheme="minorHAnsi"/>
          <w:sz w:val="22"/>
        </w:rPr>
      </w:pPr>
      <w:r w:rsidRPr="005A7B8C">
        <w:rPr>
          <w:rFonts w:eastAsia="Calibri" w:cstheme="minorHAnsi"/>
          <w:sz w:val="22"/>
        </w:rPr>
        <w:t>Shake the</w:t>
      </w:r>
      <w:r w:rsidR="005D3BEB" w:rsidRPr="005A7B8C">
        <w:rPr>
          <w:rFonts w:eastAsia="Calibri" w:cstheme="minorHAnsi"/>
          <w:sz w:val="22"/>
        </w:rPr>
        <w:t xml:space="preserve"> field</w:t>
      </w:r>
      <w:r w:rsidRPr="005A7B8C">
        <w:rPr>
          <w:rFonts w:eastAsia="Calibri" w:cstheme="minorHAnsi"/>
          <w:sz w:val="22"/>
        </w:rPr>
        <w:t xml:space="preserve"> sample gently 25-30 times</w:t>
      </w:r>
      <w:r w:rsidR="002318B5" w:rsidRPr="005A7B8C">
        <w:rPr>
          <w:rFonts w:eastAsia="Calibri" w:cstheme="minorHAnsi"/>
          <w:sz w:val="22"/>
        </w:rPr>
        <w:t xml:space="preserve"> to mix completely</w:t>
      </w:r>
      <w:r w:rsidRPr="005A7B8C">
        <w:rPr>
          <w:rFonts w:eastAsia="Calibri" w:cstheme="minorHAnsi"/>
          <w:sz w:val="22"/>
        </w:rPr>
        <w:t>.</w:t>
      </w:r>
    </w:p>
    <w:p w14:paraId="3039E3D7" w14:textId="7B9C84A1" w:rsidR="00A90DAA" w:rsidRPr="005A7B8C" w:rsidRDefault="00A90DAA" w:rsidP="00D76FA6">
      <w:pPr>
        <w:numPr>
          <w:ilvl w:val="0"/>
          <w:numId w:val="1"/>
        </w:numPr>
        <w:tabs>
          <w:tab w:val="left" w:pos="360"/>
        </w:tabs>
        <w:rPr>
          <w:rFonts w:eastAsia="Calibri" w:cstheme="minorHAnsi"/>
          <w:sz w:val="22"/>
        </w:rPr>
      </w:pPr>
      <w:r w:rsidRPr="005A7B8C">
        <w:rPr>
          <w:rFonts w:eastAsia="Calibri" w:cstheme="minorHAnsi"/>
          <w:sz w:val="22"/>
        </w:rPr>
        <w:t>Using tweezers, take a 2.1 cm Whatman GC/F, glass fiber filter and place it on the Millipore filtering flask screen. Attach the glass tube to the filter flask using the metal clamp.</w:t>
      </w:r>
    </w:p>
    <w:p w14:paraId="58432E6C" w14:textId="2F7B12EC" w:rsidR="00A90DAA" w:rsidRPr="005A7B8C" w:rsidRDefault="00A90DAA" w:rsidP="00D76FA6">
      <w:pPr>
        <w:numPr>
          <w:ilvl w:val="0"/>
          <w:numId w:val="1"/>
        </w:numPr>
        <w:tabs>
          <w:tab w:val="left" w:pos="360"/>
        </w:tabs>
        <w:rPr>
          <w:rFonts w:eastAsia="Calibri" w:cstheme="minorHAnsi"/>
          <w:sz w:val="22"/>
        </w:rPr>
      </w:pPr>
      <w:r w:rsidRPr="005A7B8C">
        <w:rPr>
          <w:rFonts w:eastAsia="Calibri" w:cstheme="minorHAnsi"/>
          <w:sz w:val="22"/>
        </w:rPr>
        <w:t xml:space="preserve">Measure 50 </w:t>
      </w:r>
      <w:proofErr w:type="spellStart"/>
      <w:r w:rsidRPr="005A7B8C">
        <w:rPr>
          <w:rFonts w:eastAsia="Calibri" w:cstheme="minorHAnsi"/>
          <w:sz w:val="22"/>
        </w:rPr>
        <w:t>mLs</w:t>
      </w:r>
      <w:proofErr w:type="spellEnd"/>
      <w:r w:rsidRPr="005A7B8C">
        <w:rPr>
          <w:rFonts w:eastAsia="Calibri" w:cstheme="minorHAnsi"/>
          <w:sz w:val="22"/>
        </w:rPr>
        <w:t xml:space="preserve"> of sampl</w:t>
      </w:r>
      <w:r w:rsidR="007C1741" w:rsidRPr="005A7B8C">
        <w:rPr>
          <w:rFonts w:eastAsia="Calibri" w:cstheme="minorHAnsi"/>
          <w:sz w:val="22"/>
        </w:rPr>
        <w:t>e</w:t>
      </w:r>
      <w:r w:rsidR="00770843" w:rsidRPr="005A7B8C">
        <w:rPr>
          <w:rFonts w:eastAsia="Calibri" w:cstheme="minorHAnsi"/>
          <w:sz w:val="22"/>
        </w:rPr>
        <w:t xml:space="preserve"> in a graduated cylinder</w:t>
      </w:r>
      <w:r w:rsidRPr="005A7B8C">
        <w:rPr>
          <w:rFonts w:eastAsia="Calibri" w:cstheme="minorHAnsi"/>
          <w:sz w:val="22"/>
        </w:rPr>
        <w:t>.</w:t>
      </w:r>
      <w:r w:rsidR="00770843" w:rsidRPr="005A7B8C">
        <w:rPr>
          <w:rFonts w:eastAsia="Calibri" w:cstheme="minorHAnsi"/>
          <w:sz w:val="22"/>
        </w:rPr>
        <w:t xml:space="preserve"> </w:t>
      </w:r>
      <w:r w:rsidRPr="005A7B8C">
        <w:rPr>
          <w:rFonts w:eastAsia="Calibri" w:cstheme="minorHAnsi"/>
          <w:sz w:val="22"/>
        </w:rPr>
        <w:t xml:space="preserve">To accurately measure 50 </w:t>
      </w:r>
      <w:proofErr w:type="spellStart"/>
      <w:r w:rsidRPr="005A7B8C">
        <w:rPr>
          <w:rFonts w:eastAsia="Calibri" w:cstheme="minorHAnsi"/>
          <w:sz w:val="22"/>
        </w:rPr>
        <w:t>mls</w:t>
      </w:r>
      <w:proofErr w:type="spellEnd"/>
      <w:r w:rsidRPr="005A7B8C">
        <w:rPr>
          <w:rFonts w:eastAsia="Calibri" w:cstheme="minorHAnsi"/>
          <w:sz w:val="22"/>
        </w:rPr>
        <w:t xml:space="preserve"> the final level can be reached using a 1 ml pipet-disposable. </w:t>
      </w:r>
    </w:p>
    <w:p w14:paraId="1A13EEED" w14:textId="77777777" w:rsidR="00EE41C0" w:rsidRPr="005A7B8C" w:rsidRDefault="00770843" w:rsidP="00EE41C0">
      <w:pPr>
        <w:numPr>
          <w:ilvl w:val="0"/>
          <w:numId w:val="1"/>
        </w:numPr>
        <w:tabs>
          <w:tab w:val="left" w:pos="360"/>
        </w:tabs>
        <w:rPr>
          <w:rFonts w:eastAsia="Calibri" w:cstheme="minorHAnsi"/>
          <w:sz w:val="22"/>
        </w:rPr>
      </w:pPr>
      <w:r w:rsidRPr="005A7B8C">
        <w:rPr>
          <w:rFonts w:eastAsia="Calibri" w:cstheme="minorHAnsi"/>
          <w:sz w:val="22"/>
        </w:rPr>
        <w:t>P</w:t>
      </w:r>
      <w:r w:rsidR="00A90DAA" w:rsidRPr="005A7B8C">
        <w:rPr>
          <w:rFonts w:eastAsia="Calibri" w:cstheme="minorHAnsi"/>
          <w:sz w:val="22"/>
        </w:rPr>
        <w:t xml:space="preserve">our approx. 15 mL of measured sample into the filtration apparatus and turn on the vacuum. </w:t>
      </w:r>
      <w:r w:rsidR="00EE41C0" w:rsidRPr="005A7B8C">
        <w:rPr>
          <w:rFonts w:eastAsia="Calibri" w:cstheme="minorHAnsi"/>
          <w:sz w:val="22"/>
        </w:rPr>
        <w:t>Continue pouring sample until all is filtered.</w:t>
      </w:r>
    </w:p>
    <w:p w14:paraId="25642EF3" w14:textId="09C1AE54" w:rsidR="00A90DAA" w:rsidRPr="005A7B8C" w:rsidRDefault="00A90DAA" w:rsidP="00D76FA6">
      <w:pPr>
        <w:numPr>
          <w:ilvl w:val="0"/>
          <w:numId w:val="1"/>
        </w:numPr>
        <w:tabs>
          <w:tab w:val="left" w:pos="360"/>
        </w:tabs>
        <w:rPr>
          <w:rFonts w:eastAsia="Calibri" w:cstheme="minorHAnsi"/>
          <w:sz w:val="22"/>
        </w:rPr>
      </w:pPr>
      <w:r w:rsidRPr="005A7B8C">
        <w:rPr>
          <w:rFonts w:eastAsia="Calibri" w:cstheme="minorHAnsi"/>
          <w:sz w:val="22"/>
        </w:rPr>
        <w:t xml:space="preserve">If the sample is not filtering through – either because too much sediment is present or the algal concentration is too high – then less than 50mL’s can be filtered or a dilution made. </w:t>
      </w:r>
      <w:r w:rsidR="007316F8" w:rsidRPr="005A7B8C">
        <w:rPr>
          <w:rFonts w:eastAsia="Calibri" w:cstheme="minorHAnsi"/>
          <w:sz w:val="22"/>
        </w:rPr>
        <w:t>Record</w:t>
      </w:r>
      <w:r w:rsidRPr="005A7B8C">
        <w:rPr>
          <w:rFonts w:eastAsia="Calibri" w:cstheme="minorHAnsi"/>
          <w:sz w:val="22"/>
        </w:rPr>
        <w:t xml:space="preserve"> the amount of sample filtered.</w:t>
      </w:r>
    </w:p>
    <w:p w14:paraId="7D0D4875" w14:textId="3F42C49D" w:rsidR="00A90DAA" w:rsidRPr="005A7B8C" w:rsidRDefault="00442A2C" w:rsidP="008D3350">
      <w:pPr>
        <w:numPr>
          <w:ilvl w:val="0"/>
          <w:numId w:val="1"/>
        </w:numPr>
        <w:tabs>
          <w:tab w:val="left" w:pos="360"/>
        </w:tabs>
        <w:rPr>
          <w:rFonts w:eastAsia="Calibri" w:cstheme="minorHAnsi"/>
          <w:sz w:val="22"/>
        </w:rPr>
      </w:pPr>
      <w:r w:rsidRPr="005A7B8C">
        <w:rPr>
          <w:rFonts w:eastAsia="Calibri" w:cstheme="minorHAnsi"/>
          <w:sz w:val="22"/>
        </w:rPr>
        <w:t>Wash down the graduated cylinder and filter: f</w:t>
      </w:r>
      <w:r w:rsidR="00A90DAA" w:rsidRPr="005A7B8C">
        <w:rPr>
          <w:rFonts w:eastAsia="Calibri" w:cstheme="minorHAnsi"/>
          <w:sz w:val="22"/>
        </w:rPr>
        <w:t>ill the sample cylinder with 50 mL DI water</w:t>
      </w:r>
      <w:r w:rsidR="00D714A2" w:rsidRPr="005A7B8C">
        <w:rPr>
          <w:rFonts w:eastAsia="Calibri" w:cstheme="minorHAnsi"/>
          <w:sz w:val="22"/>
        </w:rPr>
        <w:t>; w</w:t>
      </w:r>
      <w:r w:rsidR="00A90DAA" w:rsidRPr="005A7B8C">
        <w:rPr>
          <w:rFonts w:eastAsia="Calibri" w:cstheme="minorHAnsi"/>
          <w:sz w:val="22"/>
        </w:rPr>
        <w:t xml:space="preserve">ith the filter still in place, run the 50 </w:t>
      </w:r>
      <w:proofErr w:type="spellStart"/>
      <w:r w:rsidR="00A90DAA" w:rsidRPr="005A7B8C">
        <w:rPr>
          <w:rFonts w:eastAsia="Calibri" w:cstheme="minorHAnsi"/>
          <w:sz w:val="22"/>
        </w:rPr>
        <w:t>mLs</w:t>
      </w:r>
      <w:proofErr w:type="spellEnd"/>
      <w:r w:rsidR="00A90DAA" w:rsidRPr="005A7B8C">
        <w:rPr>
          <w:rFonts w:eastAsia="Calibri" w:cstheme="minorHAnsi"/>
          <w:sz w:val="22"/>
        </w:rPr>
        <w:t xml:space="preserve"> of de-ionized water through the filter column, using the designated graduated cylinder, to wash loose phytoplankton cells off the sides of the column. </w:t>
      </w:r>
      <w:r w:rsidR="00D714A2" w:rsidRPr="005A7B8C">
        <w:rPr>
          <w:rFonts w:eastAsia="Calibri" w:cstheme="minorHAnsi"/>
          <w:sz w:val="22"/>
        </w:rPr>
        <w:t>Use the spray bottle to wash any remaining cells from the filter funnel.</w:t>
      </w:r>
      <w:r w:rsidR="008D3350" w:rsidRPr="005A7B8C">
        <w:rPr>
          <w:rFonts w:eastAsia="Calibri" w:cstheme="minorHAnsi"/>
          <w:sz w:val="22"/>
        </w:rPr>
        <w:t xml:space="preserve"> </w:t>
      </w:r>
      <w:r w:rsidR="00A90DAA" w:rsidRPr="005A7B8C">
        <w:rPr>
          <w:rFonts w:eastAsia="Calibri" w:cstheme="minorHAnsi"/>
          <w:sz w:val="22"/>
        </w:rPr>
        <w:t>Turn off pump in between filling the cylinder to also aide in washing phytoplankton off the sides of the column.</w:t>
      </w:r>
    </w:p>
    <w:p w14:paraId="528B4A0B" w14:textId="77777777" w:rsidR="00BB410C" w:rsidRPr="005A7B8C" w:rsidRDefault="00A90DAA" w:rsidP="00BB410C">
      <w:pPr>
        <w:numPr>
          <w:ilvl w:val="0"/>
          <w:numId w:val="1"/>
        </w:numPr>
        <w:tabs>
          <w:tab w:val="left" w:pos="360"/>
        </w:tabs>
        <w:rPr>
          <w:rFonts w:eastAsia="Calibri" w:cstheme="minorHAnsi"/>
          <w:sz w:val="22"/>
        </w:rPr>
      </w:pPr>
      <w:r w:rsidRPr="005A7B8C">
        <w:rPr>
          <w:rFonts w:eastAsia="Calibri" w:cstheme="minorHAnsi"/>
          <w:sz w:val="22"/>
        </w:rPr>
        <w:t>After all water has been filtered, transfer the filter to the previously marked petri dish.</w:t>
      </w:r>
      <w:r w:rsidR="00BB410C" w:rsidRPr="005A7B8C">
        <w:rPr>
          <w:rFonts w:eastAsia="Calibri" w:cstheme="minorHAnsi"/>
          <w:sz w:val="22"/>
        </w:rPr>
        <w:t xml:space="preserve"> </w:t>
      </w:r>
      <w:r w:rsidRPr="005A7B8C">
        <w:rPr>
          <w:rFonts w:eastAsia="Calibri" w:cstheme="minorHAnsi"/>
          <w:sz w:val="22"/>
        </w:rPr>
        <w:t xml:space="preserve">Cover the petri dish and wrap it in the labeled aluminum foil to keep out the light. </w:t>
      </w:r>
    </w:p>
    <w:p w14:paraId="16DEB4AB" w14:textId="27716B34" w:rsidR="0024004E" w:rsidRPr="005A7B8C" w:rsidRDefault="00132C86" w:rsidP="009C2CFF">
      <w:pPr>
        <w:numPr>
          <w:ilvl w:val="0"/>
          <w:numId w:val="1"/>
        </w:numPr>
        <w:tabs>
          <w:tab w:val="left" w:pos="360"/>
        </w:tabs>
        <w:rPr>
          <w:rFonts w:eastAsia="Calibri" w:cstheme="minorHAnsi"/>
          <w:sz w:val="22"/>
        </w:rPr>
      </w:pPr>
      <w:r w:rsidRPr="005A7B8C">
        <w:rPr>
          <w:rFonts w:eastAsia="Calibri" w:cstheme="minorHAnsi"/>
          <w:sz w:val="22"/>
        </w:rPr>
        <w:t xml:space="preserve">Keep the </w:t>
      </w:r>
      <w:r w:rsidR="00A90DAA" w:rsidRPr="005A7B8C">
        <w:rPr>
          <w:rFonts w:eastAsia="Calibri" w:cstheme="minorHAnsi"/>
          <w:sz w:val="22"/>
        </w:rPr>
        <w:t>petri dish</w:t>
      </w:r>
      <w:r w:rsidRPr="005A7B8C">
        <w:rPr>
          <w:rFonts w:eastAsia="Calibri" w:cstheme="minorHAnsi"/>
          <w:sz w:val="22"/>
        </w:rPr>
        <w:t>es out of the light</w:t>
      </w:r>
      <w:r w:rsidR="00A90DAA" w:rsidRPr="005A7B8C">
        <w:rPr>
          <w:rFonts w:eastAsia="Calibri" w:cstheme="minorHAnsi"/>
          <w:sz w:val="22"/>
        </w:rPr>
        <w:t xml:space="preserve"> until you have finished preparing all samples, then </w:t>
      </w:r>
      <w:r w:rsidRPr="005A7B8C">
        <w:rPr>
          <w:rFonts w:eastAsia="Calibri" w:cstheme="minorHAnsi"/>
          <w:sz w:val="22"/>
        </w:rPr>
        <w:t>transfer them all</w:t>
      </w:r>
      <w:r w:rsidR="00A90DAA" w:rsidRPr="005A7B8C">
        <w:rPr>
          <w:rFonts w:eastAsia="Calibri" w:cstheme="minorHAnsi"/>
          <w:sz w:val="22"/>
        </w:rPr>
        <w:t xml:space="preserve"> </w:t>
      </w:r>
      <w:r w:rsidRPr="005A7B8C">
        <w:rPr>
          <w:rFonts w:eastAsia="Calibri" w:cstheme="minorHAnsi"/>
          <w:sz w:val="22"/>
        </w:rPr>
        <w:t xml:space="preserve">to </w:t>
      </w:r>
      <w:r w:rsidR="00A90DAA" w:rsidRPr="005A7B8C">
        <w:rPr>
          <w:rFonts w:eastAsia="Calibri" w:cstheme="minorHAnsi"/>
          <w:sz w:val="22"/>
        </w:rPr>
        <w:t>the freezer.</w:t>
      </w:r>
    </w:p>
    <w:p w14:paraId="0AD9C6F4" w14:textId="099F0152" w:rsidR="0024004E" w:rsidRPr="005A7B8C" w:rsidRDefault="0024004E" w:rsidP="00211CB3">
      <w:pPr>
        <w:tabs>
          <w:tab w:val="left" w:pos="360"/>
        </w:tabs>
        <w:rPr>
          <w:rFonts w:eastAsia="Calibri" w:cstheme="minorHAnsi"/>
          <w:sz w:val="22"/>
          <w:u w:val="single"/>
        </w:rPr>
      </w:pPr>
      <w:r w:rsidRPr="005A7B8C">
        <w:rPr>
          <w:rFonts w:eastAsia="Calibri" w:cstheme="minorHAnsi"/>
          <w:sz w:val="22"/>
          <w:u w:val="single"/>
        </w:rPr>
        <w:t xml:space="preserve">Cleaning Between Samples   </w:t>
      </w:r>
    </w:p>
    <w:p w14:paraId="454CC22A" w14:textId="77777777"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t>Remove the filter funnel and wash it under the tap water.  Use the small brush to loosen any cells on the inside of the funnel or at the bottom of the funnel.</w:t>
      </w:r>
    </w:p>
    <w:p w14:paraId="4E69F2A1" w14:textId="457EB055"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t>Put a new filter on the filter apparatus, re-attach the funnel and rinse the filter by filtering at least 100 mL DI water. Discard filter disk.</w:t>
      </w:r>
    </w:p>
    <w:p w14:paraId="372DD885" w14:textId="4B8FD85B"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t>Clean the graduated cylinder with three tap water rinses followed by a DI rinse.</w:t>
      </w:r>
    </w:p>
    <w:p w14:paraId="6C2E5CF1" w14:textId="706B54BE"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t xml:space="preserve">If at any time the graduated cylinder or other glassware looks dirty </w:t>
      </w:r>
      <w:r w:rsidR="00D318B2" w:rsidRPr="005A7B8C">
        <w:rPr>
          <w:rFonts w:eastAsia="Calibri" w:cstheme="minorHAnsi"/>
          <w:sz w:val="22"/>
        </w:rPr>
        <w:t xml:space="preserve">after </w:t>
      </w:r>
      <w:r w:rsidRPr="005A7B8C">
        <w:rPr>
          <w:rFonts w:eastAsia="Calibri" w:cstheme="minorHAnsi"/>
          <w:sz w:val="22"/>
        </w:rPr>
        <w:t xml:space="preserve">rinsing, a small amount of washing detergent should be added to the cylinder and then scrubbed with the brush to remove any film or dirt that might have built up.  </w:t>
      </w:r>
    </w:p>
    <w:p w14:paraId="4B1F511A" w14:textId="148B25DD"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lastRenderedPageBreak/>
        <w:t xml:space="preserve">Check the level of the water in the filter flask from time to time!  Make sure that it is not overflowing. </w:t>
      </w:r>
      <w:r w:rsidR="003633A8" w:rsidRPr="005A7B8C">
        <w:rPr>
          <w:rFonts w:eastAsia="Calibri" w:cstheme="minorHAnsi"/>
          <w:sz w:val="22"/>
        </w:rPr>
        <w:t>To empty the</w:t>
      </w:r>
      <w:r w:rsidRPr="005A7B8C">
        <w:rPr>
          <w:rFonts w:eastAsia="Calibri" w:cstheme="minorHAnsi"/>
          <w:sz w:val="22"/>
        </w:rPr>
        <w:t xml:space="preserve"> filtering apparatus, disconnect the tube leading from the pump. The sample plug will need to be removed in order for the collected water to be poured out into the ‘algae’ bucket located under the sink. </w:t>
      </w:r>
    </w:p>
    <w:p w14:paraId="65F9C3DC" w14:textId="3D689479" w:rsidR="00A90DAA" w:rsidRPr="005A7B8C" w:rsidRDefault="00A90DAA" w:rsidP="009156C7">
      <w:pPr>
        <w:tabs>
          <w:tab w:val="left" w:pos="360"/>
        </w:tabs>
        <w:rPr>
          <w:rFonts w:eastAsia="Calibri" w:cstheme="minorHAnsi"/>
          <w:sz w:val="22"/>
          <w:u w:val="single"/>
        </w:rPr>
      </w:pPr>
      <w:r w:rsidRPr="005A7B8C">
        <w:rPr>
          <w:rFonts w:eastAsia="Calibri" w:cstheme="minorHAnsi"/>
          <w:sz w:val="22"/>
          <w:u w:val="single"/>
        </w:rPr>
        <w:t>Lab QC</w:t>
      </w:r>
    </w:p>
    <w:p w14:paraId="022C6198" w14:textId="77777777"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t>After the last sample a batch blank should be run.  The blank is denoted LB on the data entry sheet. After the yellow graduated cylinder has been cleaned, as in step 17 filter 50 mL of DI for the blank.</w:t>
      </w:r>
    </w:p>
    <w:p w14:paraId="0E6BF0EB" w14:textId="219B6C5B" w:rsidR="006C06CA" w:rsidRPr="005A7B8C" w:rsidRDefault="00A90DAA" w:rsidP="009C2CFF">
      <w:pPr>
        <w:numPr>
          <w:ilvl w:val="0"/>
          <w:numId w:val="1"/>
        </w:numPr>
        <w:tabs>
          <w:tab w:val="left" w:pos="360"/>
        </w:tabs>
        <w:rPr>
          <w:rFonts w:eastAsia="Calibri" w:cstheme="minorHAnsi"/>
          <w:sz w:val="22"/>
        </w:rPr>
      </w:pPr>
      <w:r w:rsidRPr="005A7B8C">
        <w:rPr>
          <w:rFonts w:eastAsia="Calibri" w:cstheme="minorHAnsi"/>
          <w:sz w:val="22"/>
        </w:rPr>
        <w:t xml:space="preserve">Every tenth sample a duplicate should be run, this is denoted LD. This sample is given a new </w:t>
      </w:r>
      <w:r w:rsidR="00C25ADB" w:rsidRPr="005A7B8C">
        <w:rPr>
          <w:rFonts w:eastAsia="Calibri" w:cstheme="minorHAnsi"/>
          <w:sz w:val="22"/>
        </w:rPr>
        <w:t>number and</w:t>
      </w:r>
      <w:r w:rsidRPr="005A7B8C">
        <w:rPr>
          <w:rFonts w:eastAsia="Calibri" w:cstheme="minorHAnsi"/>
          <w:sz w:val="22"/>
        </w:rPr>
        <w:t xml:space="preserve"> is denoted as a duplicate in the computer file.</w:t>
      </w:r>
    </w:p>
    <w:p w14:paraId="12304D8E" w14:textId="021C5578"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t>If the sample is not needed further then pour it in the sink, rinse the container out with tap water three times and put it in the recycling b</w:t>
      </w:r>
      <w:r w:rsidR="008C69E5" w:rsidRPr="005A7B8C">
        <w:rPr>
          <w:rFonts w:eastAsia="Calibri" w:cstheme="minorHAnsi"/>
          <w:sz w:val="22"/>
        </w:rPr>
        <w:t>in</w:t>
      </w:r>
      <w:r w:rsidRPr="005A7B8C">
        <w:rPr>
          <w:rFonts w:eastAsia="Calibri" w:cstheme="minorHAnsi"/>
          <w:sz w:val="22"/>
        </w:rPr>
        <w:t>.</w:t>
      </w:r>
    </w:p>
    <w:p w14:paraId="562C75D1" w14:textId="31BC7D23" w:rsidR="00A90DAA" w:rsidRPr="005A7B8C" w:rsidRDefault="00A90DAA" w:rsidP="009156C7">
      <w:pPr>
        <w:numPr>
          <w:ilvl w:val="0"/>
          <w:numId w:val="1"/>
        </w:numPr>
        <w:tabs>
          <w:tab w:val="left" w:pos="360"/>
        </w:tabs>
        <w:rPr>
          <w:rFonts w:eastAsia="Calibri" w:cstheme="minorHAnsi"/>
          <w:sz w:val="22"/>
        </w:rPr>
      </w:pPr>
      <w:r w:rsidRPr="005A7B8C">
        <w:rPr>
          <w:rFonts w:eastAsia="Calibri" w:cstheme="minorHAnsi"/>
          <w:sz w:val="22"/>
        </w:rPr>
        <w:t>Rinse the graduated sample cylinder and filter holder several times in de-ionized water.</w:t>
      </w:r>
    </w:p>
    <w:p w14:paraId="050DE928" w14:textId="2B49ED95" w:rsidR="001759D9" w:rsidRPr="005A7B8C" w:rsidRDefault="006C06CA" w:rsidP="00107200">
      <w:pPr>
        <w:numPr>
          <w:ilvl w:val="0"/>
          <w:numId w:val="1"/>
        </w:numPr>
        <w:tabs>
          <w:tab w:val="left" w:pos="360"/>
        </w:tabs>
        <w:rPr>
          <w:rFonts w:eastAsia="Calibri" w:cstheme="minorHAnsi"/>
          <w:sz w:val="22"/>
        </w:rPr>
      </w:pPr>
      <w:r w:rsidRPr="005A7B8C">
        <w:rPr>
          <w:rFonts w:eastAsia="Calibri" w:cstheme="minorHAnsi"/>
          <w:sz w:val="22"/>
        </w:rPr>
        <w:t xml:space="preserve">Transfer all sample filters to the freezer. </w:t>
      </w:r>
    </w:p>
    <w:p w14:paraId="06613429" w14:textId="6C654B7D" w:rsidR="00591504" w:rsidRPr="005A7B8C" w:rsidRDefault="003C5C14" w:rsidP="00107200">
      <w:pPr>
        <w:tabs>
          <w:tab w:val="left" w:pos="360"/>
        </w:tabs>
        <w:rPr>
          <w:rFonts w:eastAsia="Calibri" w:cstheme="minorHAnsi"/>
          <w:b/>
          <w:bCs/>
          <w:sz w:val="22"/>
          <w:u w:val="single"/>
        </w:rPr>
      </w:pPr>
      <w:r w:rsidRPr="005A7B8C">
        <w:rPr>
          <w:rFonts w:eastAsia="Calibri" w:cstheme="minorHAnsi"/>
          <w:b/>
          <w:bCs/>
          <w:sz w:val="22"/>
          <w:u w:val="single"/>
        </w:rPr>
        <w:t>Grinding the Samples</w:t>
      </w:r>
      <w:r w:rsidR="0038561F" w:rsidRPr="005A7B8C">
        <w:rPr>
          <w:rFonts w:eastAsia="Calibri" w:cstheme="minorHAnsi"/>
          <w:b/>
          <w:bCs/>
          <w:sz w:val="22"/>
          <w:u w:val="single"/>
        </w:rPr>
        <w:t xml:space="preserve"> (Day Two)</w:t>
      </w:r>
    </w:p>
    <w:p w14:paraId="4EB3D6A9" w14:textId="59A15C0B" w:rsidR="003C5C14" w:rsidRPr="005A7B8C" w:rsidRDefault="007F2730" w:rsidP="0038561F">
      <w:pPr>
        <w:tabs>
          <w:tab w:val="left" w:pos="360"/>
        </w:tabs>
        <w:rPr>
          <w:rFonts w:eastAsia="Calibri" w:cstheme="minorHAnsi"/>
          <w:sz w:val="22"/>
        </w:rPr>
      </w:pPr>
      <w:r w:rsidRPr="005A7B8C">
        <w:rPr>
          <w:rFonts w:eastAsia="Calibri" w:cstheme="minorHAnsi"/>
          <w:sz w:val="22"/>
        </w:rPr>
        <w:t xml:space="preserve">Caution: </w:t>
      </w:r>
      <w:r w:rsidR="00351260" w:rsidRPr="005A7B8C">
        <w:rPr>
          <w:rFonts w:eastAsia="Calibri" w:cstheme="minorHAnsi"/>
          <w:sz w:val="22"/>
        </w:rPr>
        <w:t>Acetone</w:t>
      </w:r>
      <w:r w:rsidR="001C1751" w:rsidRPr="005A7B8C">
        <w:rPr>
          <w:rFonts w:eastAsia="Calibri" w:cstheme="minorHAnsi"/>
          <w:sz w:val="22"/>
        </w:rPr>
        <w:t xml:space="preserve"> and acetone waste must</w:t>
      </w:r>
      <w:r w:rsidR="00351260" w:rsidRPr="005A7B8C">
        <w:rPr>
          <w:rFonts w:eastAsia="Calibri" w:cstheme="minorHAnsi"/>
          <w:sz w:val="22"/>
        </w:rPr>
        <w:t xml:space="preserve"> be stored in the </w:t>
      </w:r>
      <w:r w:rsidR="00664210" w:rsidRPr="005A7B8C">
        <w:rPr>
          <w:rFonts w:eastAsia="Calibri" w:cstheme="minorHAnsi"/>
          <w:sz w:val="22"/>
        </w:rPr>
        <w:t xml:space="preserve">yellow </w:t>
      </w:r>
      <w:r w:rsidR="0035563F" w:rsidRPr="005A7B8C">
        <w:rPr>
          <w:rFonts w:eastAsia="Calibri" w:cstheme="minorHAnsi"/>
          <w:sz w:val="22"/>
        </w:rPr>
        <w:t xml:space="preserve">“Flammables” </w:t>
      </w:r>
      <w:r w:rsidR="006030D1" w:rsidRPr="005A7B8C">
        <w:rPr>
          <w:rFonts w:eastAsia="Calibri" w:cstheme="minorHAnsi"/>
          <w:sz w:val="22"/>
        </w:rPr>
        <w:t xml:space="preserve">cabinet. </w:t>
      </w:r>
      <w:r w:rsidR="003C5C14" w:rsidRPr="005A7B8C">
        <w:rPr>
          <w:rFonts w:eastAsia="Calibri" w:cstheme="minorHAnsi"/>
          <w:sz w:val="22"/>
        </w:rPr>
        <w:t>When acetone is being used, turn on the fume hood and the fan by the grinding apparatus. Transfers of all chemicals and preparation of the 90% acetone should be done under the hood when possible. Grinding of the samples; however, should not be done there because of the risk of sparks which could ignite the acetone.</w:t>
      </w:r>
      <w:r w:rsidR="0038561F" w:rsidRPr="005A7B8C">
        <w:rPr>
          <w:rFonts w:eastAsia="Calibri" w:cstheme="minorHAnsi"/>
          <w:sz w:val="22"/>
        </w:rPr>
        <w:t xml:space="preserve">  </w:t>
      </w:r>
      <w:r w:rsidR="003C5C14" w:rsidRPr="005A7B8C">
        <w:rPr>
          <w:rFonts w:eastAsia="Calibri" w:cstheme="minorHAnsi"/>
          <w:sz w:val="22"/>
        </w:rPr>
        <w:t>The oscillating fan should be used when running the chlorophyll samples. It should be operated at low velocity between the analyst and the acetone source but pointing away from the analysts’ face.</w:t>
      </w:r>
    </w:p>
    <w:p w14:paraId="1EBBAFD7" w14:textId="0023B188" w:rsidR="001759D9" w:rsidRPr="005A7B8C" w:rsidRDefault="001759D9" w:rsidP="00E76EE5">
      <w:pPr>
        <w:numPr>
          <w:ilvl w:val="0"/>
          <w:numId w:val="2"/>
        </w:numPr>
        <w:tabs>
          <w:tab w:val="left" w:pos="360"/>
        </w:tabs>
        <w:rPr>
          <w:rFonts w:eastAsia="Calibri" w:cstheme="minorHAnsi"/>
          <w:sz w:val="22"/>
        </w:rPr>
      </w:pPr>
      <w:r w:rsidRPr="005A7B8C">
        <w:rPr>
          <w:rFonts w:eastAsia="Calibri" w:cstheme="minorHAnsi"/>
          <w:sz w:val="22"/>
        </w:rPr>
        <w:t>Samples must be analyzed within 28 days of first filtering and freezing.</w:t>
      </w:r>
    </w:p>
    <w:p w14:paraId="3041E394" w14:textId="2EAF8630" w:rsidR="003C5C14" w:rsidRPr="005A7B8C" w:rsidRDefault="003C5C14" w:rsidP="00E76EE5">
      <w:pPr>
        <w:numPr>
          <w:ilvl w:val="0"/>
          <w:numId w:val="2"/>
        </w:numPr>
        <w:tabs>
          <w:tab w:val="left" w:pos="360"/>
        </w:tabs>
        <w:rPr>
          <w:rFonts w:eastAsia="Calibri" w:cstheme="minorHAnsi"/>
          <w:sz w:val="22"/>
        </w:rPr>
      </w:pPr>
      <w:r w:rsidRPr="005A7B8C">
        <w:rPr>
          <w:rFonts w:eastAsia="Calibri" w:cstheme="minorHAnsi"/>
          <w:sz w:val="22"/>
        </w:rPr>
        <w:t>Retrieve petri dishes containing the filters from the freezer.</w:t>
      </w:r>
      <w:r w:rsidR="002B5875" w:rsidRPr="005A7B8C">
        <w:rPr>
          <w:rFonts w:eastAsia="Calibri" w:cstheme="minorHAnsi"/>
          <w:sz w:val="22"/>
        </w:rPr>
        <w:t xml:space="preserve"> </w:t>
      </w:r>
    </w:p>
    <w:p w14:paraId="6DF39205" w14:textId="2429C47E" w:rsidR="003C5C14" w:rsidRPr="005A7B8C" w:rsidRDefault="003C5C14" w:rsidP="00E76EE5">
      <w:pPr>
        <w:numPr>
          <w:ilvl w:val="0"/>
          <w:numId w:val="2"/>
        </w:numPr>
        <w:tabs>
          <w:tab w:val="left" w:pos="360"/>
        </w:tabs>
        <w:rPr>
          <w:rFonts w:eastAsia="Calibri" w:cstheme="minorHAnsi"/>
          <w:sz w:val="22"/>
        </w:rPr>
      </w:pPr>
      <w:r w:rsidRPr="005A7B8C">
        <w:rPr>
          <w:rFonts w:eastAsia="Calibri" w:cstheme="minorHAnsi"/>
          <w:sz w:val="22"/>
        </w:rPr>
        <w:t>Remove the filter from the petri dish using the tweezers and add to grinding tube.</w:t>
      </w:r>
    </w:p>
    <w:p w14:paraId="778DC7CC" w14:textId="739BC444" w:rsidR="003C5C14" w:rsidRPr="005A7B8C" w:rsidRDefault="003C5C14" w:rsidP="00E76EE5">
      <w:pPr>
        <w:numPr>
          <w:ilvl w:val="0"/>
          <w:numId w:val="2"/>
        </w:numPr>
        <w:tabs>
          <w:tab w:val="left" w:pos="360"/>
        </w:tabs>
        <w:rPr>
          <w:rFonts w:eastAsia="Calibri" w:cstheme="minorHAnsi"/>
          <w:sz w:val="22"/>
        </w:rPr>
      </w:pPr>
      <w:r w:rsidRPr="005A7B8C">
        <w:rPr>
          <w:rFonts w:eastAsia="Calibri" w:cstheme="minorHAnsi"/>
          <w:sz w:val="22"/>
        </w:rPr>
        <w:t>Push the frozen filter to the bottom of tissue grinding tube using a glass rod.</w:t>
      </w:r>
    </w:p>
    <w:p w14:paraId="24118D98" w14:textId="39289541" w:rsidR="003C5C14" w:rsidRPr="008A34D4" w:rsidRDefault="003C5C14" w:rsidP="00E76EE5">
      <w:pPr>
        <w:numPr>
          <w:ilvl w:val="0"/>
          <w:numId w:val="2"/>
        </w:numPr>
        <w:tabs>
          <w:tab w:val="left" w:pos="360"/>
        </w:tabs>
        <w:rPr>
          <w:rFonts w:cstheme="minorHAnsi"/>
          <w:sz w:val="24"/>
        </w:rPr>
      </w:pPr>
      <w:r w:rsidRPr="005A7B8C">
        <w:rPr>
          <w:rFonts w:eastAsia="Calibri" w:cstheme="minorHAnsi"/>
          <w:sz w:val="22"/>
        </w:rPr>
        <w:t>Using a 4</w:t>
      </w:r>
      <w:r w:rsidR="00E07B8F" w:rsidRPr="005A7B8C">
        <w:rPr>
          <w:rFonts w:eastAsia="Calibri" w:cstheme="minorHAnsi"/>
          <w:sz w:val="22"/>
        </w:rPr>
        <w:t>-</w:t>
      </w:r>
      <w:r w:rsidRPr="005A7B8C">
        <w:rPr>
          <w:rFonts w:eastAsia="Calibri" w:cstheme="minorHAnsi"/>
          <w:sz w:val="22"/>
        </w:rPr>
        <w:t>mL volumetric pipette add 90% aqueous acetone solution to the grinding tube.</w:t>
      </w:r>
      <w:r w:rsidR="007D1B90" w:rsidRPr="005A7B8C">
        <w:rPr>
          <w:rFonts w:eastAsia="Calibri" w:cstheme="minorHAnsi"/>
          <w:sz w:val="22"/>
        </w:rPr>
        <w:t xml:space="preserve"> Volumetric pipettes are marked TD for ‘to deliver’. This means that the pipette is designed to deliver the volume stated on the pipette. Do not force or blow the last drop out</w:t>
      </w:r>
      <w:r w:rsidR="0045151E" w:rsidRPr="005A7B8C">
        <w:rPr>
          <w:rFonts w:eastAsia="Calibri" w:cstheme="minorHAnsi"/>
          <w:sz w:val="22"/>
        </w:rPr>
        <w:t xml:space="preserve">, </w:t>
      </w:r>
      <w:r w:rsidR="001D451C" w:rsidRPr="005A7B8C">
        <w:rPr>
          <w:rFonts w:eastAsia="Calibri" w:cstheme="minorHAnsi"/>
          <w:sz w:val="22"/>
        </w:rPr>
        <w:t>t</w:t>
      </w:r>
      <w:r w:rsidR="007D1B90" w:rsidRPr="005A7B8C">
        <w:rPr>
          <w:rFonts w:eastAsia="Calibri" w:cstheme="minorHAnsi"/>
          <w:sz w:val="22"/>
        </w:rPr>
        <w:t>here will always be a small amount of liquid inside the tip after pipetting.</w:t>
      </w:r>
      <w:r w:rsidR="0045151E" w:rsidRPr="005A7B8C">
        <w:rPr>
          <w:rFonts w:eastAsia="Calibri" w:cstheme="minorHAnsi"/>
          <w:sz w:val="22"/>
        </w:rPr>
        <w:t xml:space="preserve"> If you do force it out your</w:t>
      </w:r>
      <w:r w:rsidR="0045151E" w:rsidRPr="008A34D4">
        <w:rPr>
          <w:rFonts w:cstheme="minorHAnsi"/>
          <w:sz w:val="24"/>
        </w:rPr>
        <w:t xml:space="preserve"> volume will be slightly over the design volume.</w:t>
      </w:r>
    </w:p>
    <w:p w14:paraId="1C63A933" w14:textId="007CDB0E" w:rsidR="003C5C14" w:rsidRPr="008A34D4" w:rsidRDefault="003C5C14" w:rsidP="00E76EE5">
      <w:pPr>
        <w:numPr>
          <w:ilvl w:val="0"/>
          <w:numId w:val="2"/>
        </w:numPr>
        <w:tabs>
          <w:tab w:val="left" w:pos="360"/>
        </w:tabs>
        <w:rPr>
          <w:rFonts w:cstheme="minorHAnsi"/>
          <w:sz w:val="24"/>
        </w:rPr>
      </w:pPr>
      <w:r w:rsidRPr="008A34D4">
        <w:rPr>
          <w:rFonts w:cstheme="minorHAnsi"/>
          <w:sz w:val="24"/>
        </w:rPr>
        <w:t>Grind contents in grinding tube for 2 minutes or until the sample has been sufficiently macerated. Care must be taken not to overheat the sample which degrades the chlorophyll.</w:t>
      </w:r>
    </w:p>
    <w:p w14:paraId="407134A0" w14:textId="702DCF9C" w:rsidR="003C5C14" w:rsidRPr="008A34D4" w:rsidRDefault="003C5C14" w:rsidP="00E76EE5">
      <w:pPr>
        <w:numPr>
          <w:ilvl w:val="0"/>
          <w:numId w:val="2"/>
        </w:numPr>
        <w:tabs>
          <w:tab w:val="left" w:pos="360"/>
        </w:tabs>
        <w:rPr>
          <w:rFonts w:cstheme="minorHAnsi"/>
          <w:sz w:val="24"/>
        </w:rPr>
      </w:pPr>
      <w:r w:rsidRPr="008A34D4">
        <w:rPr>
          <w:rFonts w:cstheme="minorHAnsi"/>
          <w:sz w:val="24"/>
        </w:rPr>
        <w:t>The contents of the grinding tube are carefully washed into a 15</w:t>
      </w:r>
      <w:r w:rsidR="00040FA6" w:rsidRPr="008A34D4">
        <w:rPr>
          <w:rFonts w:cstheme="minorHAnsi"/>
          <w:sz w:val="24"/>
        </w:rPr>
        <w:t>-</w:t>
      </w:r>
      <w:r w:rsidRPr="008A34D4">
        <w:rPr>
          <w:rFonts w:cstheme="minorHAnsi"/>
          <w:sz w:val="24"/>
        </w:rPr>
        <w:t>mL graduated centrifuge tube using a 6</w:t>
      </w:r>
      <w:r w:rsidR="00040FA6" w:rsidRPr="008A34D4">
        <w:rPr>
          <w:rFonts w:cstheme="minorHAnsi"/>
          <w:sz w:val="24"/>
        </w:rPr>
        <w:t>-</w:t>
      </w:r>
      <w:r w:rsidRPr="008A34D4">
        <w:rPr>
          <w:rFonts w:cstheme="minorHAnsi"/>
          <w:sz w:val="24"/>
        </w:rPr>
        <w:t>mL volumetric pipette containing 90 % aqueous acetone to rinse the pestle and the grinding tube. The rinse and the filter slurry are added to the centrifuge tube.</w:t>
      </w:r>
    </w:p>
    <w:p w14:paraId="28F05832" w14:textId="637846D9" w:rsidR="003C5C14" w:rsidRPr="008A34D4" w:rsidRDefault="003C5C14" w:rsidP="00E76EE5">
      <w:pPr>
        <w:numPr>
          <w:ilvl w:val="0"/>
          <w:numId w:val="2"/>
        </w:numPr>
        <w:tabs>
          <w:tab w:val="left" w:pos="360"/>
        </w:tabs>
        <w:rPr>
          <w:rFonts w:cstheme="minorHAnsi"/>
          <w:sz w:val="24"/>
        </w:rPr>
      </w:pPr>
      <w:r w:rsidRPr="008A34D4">
        <w:rPr>
          <w:rFonts w:cstheme="minorHAnsi"/>
          <w:sz w:val="24"/>
        </w:rPr>
        <w:t xml:space="preserve">Write the sample # on the </w:t>
      </w:r>
      <w:r w:rsidRPr="008A34D4">
        <w:rPr>
          <w:rFonts w:cstheme="minorHAnsi"/>
          <w:bCs/>
          <w:iCs/>
          <w:sz w:val="24"/>
        </w:rPr>
        <w:t xml:space="preserve">top of the cap and on the side of the </w:t>
      </w:r>
      <w:r w:rsidR="003D317A" w:rsidRPr="008A34D4">
        <w:rPr>
          <w:rFonts w:cstheme="minorHAnsi"/>
          <w:bCs/>
          <w:iCs/>
          <w:sz w:val="24"/>
        </w:rPr>
        <w:t>centrifuge tube</w:t>
      </w:r>
      <w:r w:rsidRPr="008A34D4">
        <w:rPr>
          <w:rFonts w:cstheme="minorHAnsi"/>
          <w:bCs/>
          <w:iCs/>
          <w:sz w:val="24"/>
        </w:rPr>
        <w:t>.</w:t>
      </w:r>
      <w:r w:rsidRPr="008A34D4">
        <w:rPr>
          <w:rFonts w:cstheme="minorHAnsi"/>
          <w:sz w:val="24"/>
        </w:rPr>
        <w:t xml:space="preserve">  </w:t>
      </w:r>
    </w:p>
    <w:p w14:paraId="722B00AE" w14:textId="11A0A0E8" w:rsidR="003C5C14" w:rsidRPr="005A7B8C" w:rsidRDefault="00DD0536" w:rsidP="0038561F">
      <w:pPr>
        <w:numPr>
          <w:ilvl w:val="0"/>
          <w:numId w:val="2"/>
        </w:numPr>
        <w:tabs>
          <w:tab w:val="left" w:pos="360"/>
        </w:tabs>
        <w:rPr>
          <w:rFonts w:eastAsia="Calibri" w:cstheme="minorHAnsi"/>
          <w:sz w:val="22"/>
        </w:rPr>
      </w:pPr>
      <w:r w:rsidRPr="005A7B8C">
        <w:rPr>
          <w:rFonts w:eastAsia="Calibri" w:cstheme="minorHAnsi"/>
          <w:sz w:val="22"/>
        </w:rPr>
        <w:lastRenderedPageBreak/>
        <w:t>Cap the</w:t>
      </w:r>
      <w:r w:rsidR="003C5C14" w:rsidRPr="005A7B8C">
        <w:rPr>
          <w:rFonts w:eastAsia="Calibri" w:cstheme="minorHAnsi"/>
          <w:sz w:val="22"/>
        </w:rPr>
        <w:t xml:space="preserve"> centrifuge tubes, shake vigorously</w:t>
      </w:r>
      <w:r w:rsidRPr="005A7B8C">
        <w:rPr>
          <w:rFonts w:eastAsia="Calibri" w:cstheme="minorHAnsi"/>
          <w:sz w:val="22"/>
        </w:rPr>
        <w:t>,</w:t>
      </w:r>
      <w:r w:rsidR="003C5C14" w:rsidRPr="005A7B8C">
        <w:rPr>
          <w:rFonts w:eastAsia="Calibri" w:cstheme="minorHAnsi"/>
          <w:sz w:val="22"/>
        </w:rPr>
        <w:t xml:space="preserve"> and wrap with aluminum foil to eliminate any exposure to light. The wrapped tubes </w:t>
      </w:r>
      <w:r w:rsidRPr="005A7B8C">
        <w:rPr>
          <w:rFonts w:eastAsia="Calibri" w:cstheme="minorHAnsi"/>
          <w:sz w:val="22"/>
        </w:rPr>
        <w:t>must be</w:t>
      </w:r>
      <w:r w:rsidR="003C5C14" w:rsidRPr="005A7B8C">
        <w:rPr>
          <w:rFonts w:eastAsia="Calibri" w:cstheme="minorHAnsi"/>
          <w:sz w:val="22"/>
        </w:rPr>
        <w:t xml:space="preserve"> stored at 4°C for 24 hours plus and minus 2 hours</w:t>
      </w:r>
      <w:r w:rsidRPr="005A7B8C">
        <w:rPr>
          <w:rFonts w:eastAsia="Calibri" w:cstheme="minorHAnsi"/>
          <w:sz w:val="22"/>
        </w:rPr>
        <w:t xml:space="preserve"> before reading.</w:t>
      </w:r>
    </w:p>
    <w:p w14:paraId="42C6D796" w14:textId="1C79C345" w:rsidR="003C5C14" w:rsidRPr="005A7B8C" w:rsidRDefault="003C5C14" w:rsidP="00DD0536">
      <w:pPr>
        <w:tabs>
          <w:tab w:val="left" w:pos="360"/>
        </w:tabs>
        <w:rPr>
          <w:rFonts w:eastAsia="Calibri" w:cstheme="minorHAnsi"/>
          <w:sz w:val="22"/>
          <w:u w:val="single"/>
        </w:rPr>
      </w:pPr>
      <w:r w:rsidRPr="005A7B8C">
        <w:rPr>
          <w:rFonts w:eastAsia="Calibri" w:cstheme="minorHAnsi"/>
          <w:sz w:val="22"/>
          <w:u w:val="single"/>
        </w:rPr>
        <w:t>Cleaning between Samples</w:t>
      </w:r>
    </w:p>
    <w:p w14:paraId="6608A011" w14:textId="77777777" w:rsidR="003C5C14" w:rsidRPr="005A7B8C" w:rsidRDefault="003C5C14" w:rsidP="00E76EE5">
      <w:pPr>
        <w:numPr>
          <w:ilvl w:val="0"/>
          <w:numId w:val="2"/>
        </w:numPr>
        <w:tabs>
          <w:tab w:val="left" w:pos="360"/>
        </w:tabs>
        <w:rPr>
          <w:rFonts w:eastAsia="Calibri" w:cstheme="minorHAnsi"/>
          <w:sz w:val="22"/>
        </w:rPr>
      </w:pPr>
      <w:r w:rsidRPr="005A7B8C">
        <w:rPr>
          <w:rFonts w:eastAsia="Calibri" w:cstheme="minorHAnsi"/>
          <w:sz w:val="22"/>
        </w:rPr>
        <w:t>Between samples the grinder tube and the grinder pestle should be wiped with a Kimwipe and then washed with 90 % acetone to remove any remaining chlorophyll.  Use the acetone wash bottle to clean the grinder tube and then pour the gathered material into the waste acetone jar.  Both the acetone wash bottle and the waste acetone jar are found in the box for inflammable items.</w:t>
      </w:r>
    </w:p>
    <w:p w14:paraId="63252B55" w14:textId="55C96634" w:rsidR="00DD0536" w:rsidRPr="005A7B8C" w:rsidRDefault="003C5C14" w:rsidP="0068254C">
      <w:pPr>
        <w:numPr>
          <w:ilvl w:val="0"/>
          <w:numId w:val="2"/>
        </w:numPr>
        <w:tabs>
          <w:tab w:val="left" w:pos="360"/>
        </w:tabs>
        <w:rPr>
          <w:rFonts w:eastAsia="Calibri" w:cstheme="minorHAnsi"/>
          <w:sz w:val="22"/>
        </w:rPr>
      </w:pPr>
      <w:r w:rsidRPr="005A7B8C">
        <w:rPr>
          <w:rFonts w:eastAsia="Calibri" w:cstheme="minorHAnsi"/>
          <w:sz w:val="22"/>
        </w:rPr>
        <w:t xml:space="preserve">Finally, the grinder tube is cleaned with a brush and then washed three times with tap water, one time with DI and then one time with acetone.  After wiping the pouring spout on the grinding tube with a Kimwipe, the acetone wash bottle should be used to cleanse the sides of the grinder tube. </w:t>
      </w:r>
    </w:p>
    <w:p w14:paraId="6E1831B3" w14:textId="36A10210" w:rsidR="003C5C14" w:rsidRPr="005A7B8C" w:rsidRDefault="003C5C14" w:rsidP="003C5C14">
      <w:pPr>
        <w:tabs>
          <w:tab w:val="left" w:pos="360"/>
        </w:tabs>
        <w:rPr>
          <w:rFonts w:eastAsia="Calibri" w:cstheme="minorHAnsi"/>
          <w:b/>
          <w:bCs/>
          <w:sz w:val="22"/>
          <w:u w:val="single"/>
        </w:rPr>
      </w:pPr>
      <w:r w:rsidRPr="005A7B8C">
        <w:rPr>
          <w:rFonts w:eastAsia="Calibri" w:cstheme="minorHAnsi"/>
          <w:b/>
          <w:bCs/>
          <w:sz w:val="22"/>
          <w:u w:val="single"/>
        </w:rPr>
        <w:t>Analysis</w:t>
      </w:r>
      <w:r w:rsidR="0068254C" w:rsidRPr="005A7B8C">
        <w:rPr>
          <w:rFonts w:eastAsia="Calibri" w:cstheme="minorHAnsi"/>
          <w:b/>
          <w:bCs/>
          <w:sz w:val="22"/>
          <w:u w:val="single"/>
        </w:rPr>
        <w:t xml:space="preserve"> (Day Three)</w:t>
      </w:r>
    </w:p>
    <w:p w14:paraId="360A92C3" w14:textId="77777777" w:rsidR="001C29B0" w:rsidRPr="005A7B8C" w:rsidRDefault="009D33A9" w:rsidP="001C29B0">
      <w:pPr>
        <w:tabs>
          <w:tab w:val="left" w:pos="360"/>
        </w:tabs>
        <w:rPr>
          <w:rFonts w:eastAsia="Calibri" w:cstheme="minorHAnsi"/>
          <w:sz w:val="22"/>
        </w:rPr>
      </w:pPr>
      <w:r w:rsidRPr="005A7B8C">
        <w:rPr>
          <w:rFonts w:eastAsia="Calibri" w:cstheme="minorHAnsi"/>
          <w:sz w:val="22"/>
        </w:rPr>
        <w:t>The chlorophyll readings should be done no more than 24 hours +/- 2 after grinding, if you do go over this holding time still run the samples but annotate this change from procedure.  A decision will be made by the project manager whether to accept the data</w:t>
      </w:r>
      <w:r w:rsidR="001C29B0" w:rsidRPr="005A7B8C">
        <w:rPr>
          <w:rFonts w:eastAsia="Calibri" w:cstheme="minorHAnsi"/>
          <w:sz w:val="22"/>
        </w:rPr>
        <w:t xml:space="preserve">. </w:t>
      </w:r>
    </w:p>
    <w:p w14:paraId="1C5A1F6F" w14:textId="2319F64C" w:rsidR="003C5C14" w:rsidRPr="005A7B8C" w:rsidRDefault="003C5C14" w:rsidP="001C29B0">
      <w:pPr>
        <w:pStyle w:val="ListParagraph"/>
        <w:numPr>
          <w:ilvl w:val="0"/>
          <w:numId w:val="2"/>
        </w:numPr>
        <w:tabs>
          <w:tab w:val="left" w:pos="360"/>
        </w:tabs>
        <w:rPr>
          <w:rFonts w:eastAsia="Calibri" w:cstheme="minorHAnsi"/>
          <w:sz w:val="22"/>
        </w:rPr>
      </w:pPr>
      <w:r w:rsidRPr="005A7B8C">
        <w:rPr>
          <w:rFonts w:eastAsia="Calibri" w:cstheme="minorHAnsi"/>
          <w:sz w:val="22"/>
        </w:rPr>
        <w:t xml:space="preserve">After 24 hours, centrifuge tubes are then taken out of the refrigerator and centrifuged for 10 minutes at 1000 rpm. Note: the centrifuge must have a balanced load to work. </w:t>
      </w:r>
    </w:p>
    <w:p w14:paraId="54E11D2A" w14:textId="12A5FC6A" w:rsidR="003C5C14" w:rsidRPr="005A7B8C" w:rsidRDefault="003C5C14" w:rsidP="003C5C14">
      <w:pPr>
        <w:numPr>
          <w:ilvl w:val="0"/>
          <w:numId w:val="2"/>
        </w:numPr>
        <w:tabs>
          <w:tab w:val="left" w:pos="360"/>
        </w:tabs>
        <w:rPr>
          <w:rFonts w:eastAsia="Calibri" w:cstheme="minorHAnsi"/>
          <w:sz w:val="22"/>
        </w:rPr>
      </w:pPr>
      <w:r w:rsidRPr="005A7B8C">
        <w:rPr>
          <w:rFonts w:eastAsia="Calibri" w:cstheme="minorHAnsi"/>
          <w:sz w:val="22"/>
        </w:rPr>
        <w:t>Allow the tubes to come to room temperature (approximately 30 minutes).</w:t>
      </w:r>
    </w:p>
    <w:p w14:paraId="2DE403A5" w14:textId="13536B20" w:rsidR="003C5C14" w:rsidRPr="005A7B8C" w:rsidRDefault="003C5C14" w:rsidP="003C5C14">
      <w:pPr>
        <w:tabs>
          <w:tab w:val="left" w:pos="360"/>
        </w:tabs>
        <w:rPr>
          <w:rFonts w:eastAsia="Calibri" w:cstheme="minorHAnsi"/>
          <w:sz w:val="22"/>
          <w:u w:val="single"/>
        </w:rPr>
      </w:pPr>
      <w:r w:rsidRPr="005A7B8C">
        <w:rPr>
          <w:rFonts w:eastAsia="Calibri" w:cstheme="minorHAnsi"/>
          <w:sz w:val="22"/>
          <w:u w:val="single"/>
        </w:rPr>
        <w:t xml:space="preserve">Reading the Samples </w:t>
      </w:r>
    </w:p>
    <w:p w14:paraId="349E6715" w14:textId="39DF1FEC" w:rsidR="002C73F2" w:rsidRPr="005A7B8C" w:rsidRDefault="0077366E" w:rsidP="00E76EE5">
      <w:pPr>
        <w:numPr>
          <w:ilvl w:val="0"/>
          <w:numId w:val="2"/>
        </w:numPr>
        <w:tabs>
          <w:tab w:val="left" w:pos="360"/>
        </w:tabs>
        <w:rPr>
          <w:rFonts w:eastAsia="Calibri" w:cstheme="minorHAnsi"/>
          <w:sz w:val="22"/>
        </w:rPr>
      </w:pPr>
      <w:r w:rsidRPr="005A7B8C">
        <w:rPr>
          <w:rFonts w:eastAsia="Calibri" w:cstheme="minorHAnsi"/>
          <w:sz w:val="22"/>
        </w:rPr>
        <w:t>Turn on</w:t>
      </w:r>
      <w:r w:rsidR="00721198" w:rsidRPr="005A7B8C">
        <w:rPr>
          <w:rFonts w:eastAsia="Calibri" w:cstheme="minorHAnsi"/>
          <w:sz w:val="22"/>
        </w:rPr>
        <w:t xml:space="preserve"> the lab computer and</w:t>
      </w:r>
      <w:r w:rsidR="003C5C14" w:rsidRPr="005A7B8C">
        <w:rPr>
          <w:rFonts w:eastAsia="Calibri" w:cstheme="minorHAnsi"/>
          <w:sz w:val="22"/>
        </w:rPr>
        <w:t xml:space="preserve"> the Trilogy fluorometer</w:t>
      </w:r>
      <w:r w:rsidR="00721198" w:rsidRPr="005A7B8C">
        <w:rPr>
          <w:rFonts w:eastAsia="Calibri" w:cstheme="minorHAnsi"/>
          <w:sz w:val="22"/>
        </w:rPr>
        <w:t>. Connect</w:t>
      </w:r>
      <w:r w:rsidR="00DE6338" w:rsidRPr="005A7B8C">
        <w:rPr>
          <w:rFonts w:eastAsia="Calibri" w:cstheme="minorHAnsi"/>
          <w:sz w:val="22"/>
        </w:rPr>
        <w:t xml:space="preserve"> the Trilogy to the computer</w:t>
      </w:r>
      <w:r w:rsidR="00CC2E77" w:rsidRPr="005A7B8C">
        <w:rPr>
          <w:rFonts w:eastAsia="Calibri" w:cstheme="minorHAnsi"/>
          <w:sz w:val="22"/>
        </w:rPr>
        <w:t xml:space="preserve"> (see the QuickGuide</w:t>
      </w:r>
      <w:r w:rsidR="009C0932" w:rsidRPr="005A7B8C">
        <w:rPr>
          <w:rFonts w:eastAsia="Calibri" w:cstheme="minorHAnsi"/>
          <w:sz w:val="22"/>
        </w:rPr>
        <w:t xml:space="preserve"> or </w:t>
      </w:r>
      <w:r w:rsidR="00757257" w:rsidRPr="005A7B8C">
        <w:rPr>
          <w:rFonts w:eastAsia="Calibri" w:cstheme="minorHAnsi"/>
          <w:sz w:val="22"/>
        </w:rPr>
        <w:t>Turner Designs, 2010,</w:t>
      </w:r>
      <w:r w:rsidR="00CC2E77" w:rsidRPr="005A7B8C">
        <w:rPr>
          <w:rFonts w:eastAsia="Calibri" w:cstheme="minorHAnsi"/>
          <w:sz w:val="22"/>
        </w:rPr>
        <w:t xml:space="preserve"> for details</w:t>
      </w:r>
      <w:r w:rsidR="00F74FAE" w:rsidRPr="005A7B8C">
        <w:rPr>
          <w:rFonts w:eastAsia="Calibri" w:cstheme="minorHAnsi"/>
          <w:sz w:val="22"/>
        </w:rPr>
        <w:t>; see section 7.0 above for details on instrument calibration</w:t>
      </w:r>
      <w:r w:rsidR="00CC2E77" w:rsidRPr="005A7B8C">
        <w:rPr>
          <w:rFonts w:eastAsia="Calibri" w:cstheme="minorHAnsi"/>
          <w:sz w:val="22"/>
        </w:rPr>
        <w:t>).</w:t>
      </w:r>
      <w:r w:rsidR="00DE6338" w:rsidRPr="005A7B8C">
        <w:rPr>
          <w:rFonts w:eastAsia="Calibri" w:cstheme="minorHAnsi"/>
          <w:sz w:val="22"/>
        </w:rPr>
        <w:t xml:space="preserve"> </w:t>
      </w:r>
    </w:p>
    <w:p w14:paraId="7D34F5C7" w14:textId="06A1C078" w:rsidR="003C5C14" w:rsidRPr="005A7B8C" w:rsidRDefault="003C5C14" w:rsidP="00602899">
      <w:pPr>
        <w:numPr>
          <w:ilvl w:val="0"/>
          <w:numId w:val="2"/>
        </w:numPr>
        <w:tabs>
          <w:tab w:val="left" w:pos="360"/>
        </w:tabs>
        <w:rPr>
          <w:rFonts w:eastAsia="Calibri" w:cstheme="minorHAnsi"/>
          <w:sz w:val="22"/>
        </w:rPr>
      </w:pPr>
      <w:r w:rsidRPr="005A7B8C">
        <w:rPr>
          <w:rFonts w:eastAsia="Calibri" w:cstheme="minorHAnsi"/>
          <w:sz w:val="22"/>
        </w:rPr>
        <w:t>Click on the Trilogy icon</w:t>
      </w:r>
      <w:r w:rsidR="00A36AEE" w:rsidRPr="005A7B8C">
        <w:rPr>
          <w:rFonts w:eastAsia="Calibri" w:cstheme="minorHAnsi"/>
          <w:sz w:val="22"/>
        </w:rPr>
        <w:t xml:space="preserve"> on the computer desktop</w:t>
      </w:r>
      <w:r w:rsidRPr="005A7B8C">
        <w:rPr>
          <w:rFonts w:eastAsia="Calibri" w:cstheme="minorHAnsi"/>
          <w:sz w:val="22"/>
        </w:rPr>
        <w:t xml:space="preserve"> and then click connect to Excel. Name the</w:t>
      </w:r>
      <w:r w:rsidR="002C73F2" w:rsidRPr="005A7B8C">
        <w:rPr>
          <w:rFonts w:eastAsia="Calibri" w:cstheme="minorHAnsi"/>
          <w:sz w:val="22"/>
        </w:rPr>
        <w:t xml:space="preserve"> Excel</w:t>
      </w:r>
      <w:r w:rsidRPr="005A7B8C">
        <w:rPr>
          <w:rFonts w:eastAsia="Calibri" w:cstheme="minorHAnsi"/>
          <w:sz w:val="22"/>
        </w:rPr>
        <w:t xml:space="preserve"> file by the date you are currently reading the sample concentrations </w:t>
      </w:r>
      <w:r w:rsidR="00847E09">
        <w:rPr>
          <w:rFonts w:eastAsia="Calibri" w:cstheme="minorHAnsi"/>
          <w:sz w:val="22"/>
        </w:rPr>
        <w:t>(</w:t>
      </w:r>
      <w:r w:rsidRPr="005A7B8C">
        <w:rPr>
          <w:rFonts w:eastAsia="Calibri" w:cstheme="minorHAnsi"/>
          <w:sz w:val="22"/>
        </w:rPr>
        <w:t>e.g.</w:t>
      </w:r>
      <w:r w:rsidR="00A36AEE" w:rsidRPr="005A7B8C">
        <w:rPr>
          <w:rFonts w:eastAsia="Calibri" w:cstheme="minorHAnsi"/>
          <w:sz w:val="22"/>
        </w:rPr>
        <w:t>,</w:t>
      </w:r>
      <w:r w:rsidRPr="005A7B8C">
        <w:rPr>
          <w:rFonts w:eastAsia="Calibri" w:cstheme="minorHAnsi"/>
          <w:sz w:val="22"/>
        </w:rPr>
        <w:t xml:space="preserve"> </w:t>
      </w:r>
      <w:r w:rsidR="0024004E" w:rsidRPr="005A7B8C">
        <w:rPr>
          <w:rFonts w:eastAsia="Calibri" w:cstheme="minorHAnsi"/>
          <w:sz w:val="22"/>
        </w:rPr>
        <w:t>25May20</w:t>
      </w:r>
      <w:r w:rsidR="006E1B97" w:rsidRPr="005A7B8C">
        <w:rPr>
          <w:rFonts w:eastAsia="Calibri" w:cstheme="minorHAnsi"/>
          <w:sz w:val="22"/>
        </w:rPr>
        <w:t>22</w:t>
      </w:r>
      <w:r w:rsidR="00847E09">
        <w:rPr>
          <w:rFonts w:eastAsia="Calibri" w:cstheme="minorHAnsi"/>
          <w:sz w:val="22"/>
        </w:rPr>
        <w:t>) and save it to the season’s results folder</w:t>
      </w:r>
      <w:r w:rsidRPr="005A7B8C">
        <w:rPr>
          <w:rFonts w:eastAsia="Calibri" w:cstheme="minorHAnsi"/>
          <w:sz w:val="22"/>
        </w:rPr>
        <w:t xml:space="preserve">. </w:t>
      </w:r>
    </w:p>
    <w:p w14:paraId="785FCB60" w14:textId="4B3AD010" w:rsidR="00A020D4" w:rsidRPr="005A7B8C" w:rsidRDefault="006A0875" w:rsidP="00E76EE5">
      <w:pPr>
        <w:numPr>
          <w:ilvl w:val="0"/>
          <w:numId w:val="2"/>
        </w:numPr>
        <w:tabs>
          <w:tab w:val="left" w:pos="360"/>
        </w:tabs>
        <w:rPr>
          <w:rFonts w:eastAsia="Calibri" w:cstheme="minorHAnsi"/>
          <w:sz w:val="22"/>
        </w:rPr>
      </w:pPr>
      <w:r w:rsidRPr="005A7B8C">
        <w:rPr>
          <w:rFonts w:eastAsia="Calibri" w:cstheme="minorHAnsi"/>
          <w:sz w:val="22"/>
        </w:rPr>
        <w:t xml:space="preserve">For the first reading, use </w:t>
      </w:r>
      <w:r w:rsidR="00A020D4" w:rsidRPr="005A7B8C">
        <w:rPr>
          <w:rFonts w:eastAsia="Calibri" w:cstheme="minorHAnsi"/>
          <w:sz w:val="22"/>
        </w:rPr>
        <w:t>the solid standard for the Trilogy to check for drift in the readings</w:t>
      </w:r>
      <w:r w:rsidR="00B81256" w:rsidRPr="005A7B8C">
        <w:rPr>
          <w:rFonts w:eastAsia="Calibri" w:cstheme="minorHAnsi"/>
          <w:sz w:val="22"/>
        </w:rPr>
        <w:t>. To use it</w:t>
      </w:r>
      <w:r w:rsidRPr="005A7B8C">
        <w:rPr>
          <w:rFonts w:eastAsia="Calibri" w:cstheme="minorHAnsi"/>
          <w:sz w:val="22"/>
        </w:rPr>
        <w:t>,</w:t>
      </w:r>
      <w:r w:rsidR="00B81256" w:rsidRPr="005A7B8C">
        <w:rPr>
          <w:rFonts w:eastAsia="Calibri" w:cstheme="minorHAnsi"/>
          <w:sz w:val="22"/>
        </w:rPr>
        <w:t xml:space="preserve"> remove the sample adaptor from the Trilogy and insert the solid standard with the tab located towards the back. </w:t>
      </w:r>
      <w:r w:rsidR="009D5EB6" w:rsidRPr="005A7B8C">
        <w:rPr>
          <w:rFonts w:eastAsia="Calibri" w:cstheme="minorHAnsi"/>
          <w:sz w:val="22"/>
        </w:rPr>
        <w:t>When prompted, enter</w:t>
      </w:r>
      <w:r w:rsidR="008E2C98" w:rsidRPr="005A7B8C">
        <w:rPr>
          <w:rFonts w:eastAsia="Calibri" w:cstheme="minorHAnsi"/>
          <w:sz w:val="22"/>
        </w:rPr>
        <w:t xml:space="preserve"> 1 </w:t>
      </w:r>
      <w:r w:rsidR="009D5EB6" w:rsidRPr="005A7B8C">
        <w:rPr>
          <w:rFonts w:eastAsia="Calibri" w:cstheme="minorHAnsi"/>
          <w:sz w:val="22"/>
        </w:rPr>
        <w:t xml:space="preserve">for the sample volume </w:t>
      </w:r>
      <w:r w:rsidR="008E2C98" w:rsidRPr="005A7B8C">
        <w:rPr>
          <w:rFonts w:eastAsia="Calibri" w:cstheme="minorHAnsi"/>
          <w:sz w:val="22"/>
        </w:rPr>
        <w:t>and enter 1</w:t>
      </w:r>
      <w:r w:rsidR="00CE6AEC" w:rsidRPr="005A7B8C">
        <w:rPr>
          <w:rFonts w:eastAsia="Calibri" w:cstheme="minorHAnsi"/>
          <w:sz w:val="22"/>
        </w:rPr>
        <w:t xml:space="preserve"> for the volume of solvent used</w:t>
      </w:r>
      <w:r w:rsidR="008E2C98" w:rsidRPr="005A7B8C">
        <w:rPr>
          <w:rFonts w:eastAsia="Calibri" w:cstheme="minorHAnsi"/>
          <w:sz w:val="22"/>
        </w:rPr>
        <w:t>. Acceptable drift is 10%</w:t>
      </w:r>
      <w:r w:rsidR="00710343" w:rsidRPr="005A7B8C">
        <w:rPr>
          <w:rFonts w:eastAsia="Calibri" w:cstheme="minorHAnsi"/>
          <w:sz w:val="22"/>
        </w:rPr>
        <w:t xml:space="preserve"> from the expected value (set during calibration)</w:t>
      </w:r>
      <w:r w:rsidR="008E2C98" w:rsidRPr="005A7B8C">
        <w:rPr>
          <w:rFonts w:eastAsia="Calibri" w:cstheme="minorHAnsi"/>
          <w:sz w:val="22"/>
        </w:rPr>
        <w:t>.</w:t>
      </w:r>
      <w:r w:rsidR="00EB2F05">
        <w:rPr>
          <w:rFonts w:eastAsia="Calibri" w:cstheme="minorHAnsi"/>
          <w:sz w:val="22"/>
        </w:rPr>
        <w:t xml:space="preserve"> If the reading is &gt;10% different from the expected value, </w:t>
      </w:r>
      <w:r w:rsidR="00091E37">
        <w:rPr>
          <w:rFonts w:eastAsia="Calibri" w:cstheme="minorHAnsi"/>
          <w:sz w:val="22"/>
        </w:rPr>
        <w:t xml:space="preserve">check with the Field and Laboratory Operations Coordinator to recalibrate. </w:t>
      </w:r>
    </w:p>
    <w:p w14:paraId="42EAF00F" w14:textId="2DE63195" w:rsidR="003C5C14" w:rsidRPr="005A7B8C" w:rsidRDefault="00141B94" w:rsidP="00E76EE5">
      <w:pPr>
        <w:numPr>
          <w:ilvl w:val="0"/>
          <w:numId w:val="2"/>
        </w:numPr>
        <w:tabs>
          <w:tab w:val="left" w:pos="360"/>
        </w:tabs>
        <w:rPr>
          <w:rFonts w:eastAsia="Calibri" w:cstheme="minorHAnsi"/>
          <w:sz w:val="22"/>
        </w:rPr>
      </w:pPr>
      <w:r w:rsidRPr="005A7B8C">
        <w:rPr>
          <w:rFonts w:eastAsia="Calibri" w:cstheme="minorHAnsi"/>
          <w:sz w:val="22"/>
        </w:rPr>
        <w:t>When samples have</w:t>
      </w:r>
      <w:r w:rsidR="003C5C14" w:rsidRPr="005A7B8C">
        <w:rPr>
          <w:rFonts w:eastAsia="Calibri" w:cstheme="minorHAnsi"/>
          <w:sz w:val="22"/>
        </w:rPr>
        <w:t xml:space="preserve"> come to room temperature</w:t>
      </w:r>
      <w:r w:rsidR="00847E09">
        <w:rPr>
          <w:rFonts w:eastAsia="Calibri" w:cstheme="minorHAnsi"/>
          <w:sz w:val="22"/>
        </w:rPr>
        <w:t xml:space="preserve"> (21-24 °C)</w:t>
      </w:r>
      <w:r w:rsidR="003C5C14" w:rsidRPr="005A7B8C">
        <w:rPr>
          <w:rFonts w:eastAsia="Calibri" w:cstheme="minorHAnsi"/>
          <w:sz w:val="22"/>
        </w:rPr>
        <w:t>,</w:t>
      </w:r>
      <w:r w:rsidRPr="005A7B8C">
        <w:rPr>
          <w:rFonts w:eastAsia="Calibri" w:cstheme="minorHAnsi"/>
          <w:sz w:val="22"/>
        </w:rPr>
        <w:t xml:space="preserve"> read the samples one at a time:</w:t>
      </w:r>
      <w:r w:rsidR="003C5C14" w:rsidRPr="005A7B8C">
        <w:rPr>
          <w:rFonts w:eastAsia="Calibri" w:cstheme="minorHAnsi"/>
          <w:sz w:val="22"/>
        </w:rPr>
        <w:t xml:space="preserve"> pour approximately </w:t>
      </w:r>
      <w:r w:rsidRPr="005A7B8C">
        <w:rPr>
          <w:rFonts w:eastAsia="Calibri" w:cstheme="minorHAnsi"/>
          <w:sz w:val="22"/>
        </w:rPr>
        <w:t xml:space="preserve">4 </w:t>
      </w:r>
      <w:r w:rsidR="003C5C14" w:rsidRPr="005A7B8C">
        <w:rPr>
          <w:rFonts w:eastAsia="Calibri" w:cstheme="minorHAnsi"/>
          <w:sz w:val="22"/>
        </w:rPr>
        <w:t xml:space="preserve">mL of supernatant into a clean, disposable </w:t>
      </w:r>
      <w:r w:rsidR="00A517DD">
        <w:rPr>
          <w:rFonts w:eastAsia="Calibri" w:cstheme="minorHAnsi"/>
          <w:sz w:val="22"/>
        </w:rPr>
        <w:t>12x</w:t>
      </w:r>
      <w:r w:rsidR="003C5C14" w:rsidRPr="005A7B8C">
        <w:rPr>
          <w:rFonts w:eastAsia="Calibri" w:cstheme="minorHAnsi"/>
          <w:sz w:val="22"/>
        </w:rPr>
        <w:t>75</w:t>
      </w:r>
      <w:r w:rsidRPr="005A7B8C">
        <w:rPr>
          <w:rFonts w:eastAsia="Calibri" w:cstheme="minorHAnsi"/>
          <w:sz w:val="22"/>
        </w:rPr>
        <w:t>-</w:t>
      </w:r>
      <w:r w:rsidR="003C5C14" w:rsidRPr="005A7B8C">
        <w:rPr>
          <w:rFonts w:eastAsia="Calibri" w:cstheme="minorHAnsi"/>
          <w:sz w:val="22"/>
        </w:rPr>
        <w:t xml:space="preserve">mm borosilicate </w:t>
      </w:r>
      <w:r w:rsidR="00552524">
        <w:rPr>
          <w:rFonts w:eastAsia="Calibri" w:cstheme="minorHAnsi"/>
          <w:sz w:val="22"/>
        </w:rPr>
        <w:t>culture tube</w:t>
      </w:r>
      <w:r w:rsidR="003C5C14" w:rsidRPr="005A7B8C">
        <w:rPr>
          <w:rFonts w:eastAsia="Calibri" w:cstheme="minorHAnsi"/>
          <w:sz w:val="22"/>
        </w:rPr>
        <w:t xml:space="preserve">. </w:t>
      </w:r>
    </w:p>
    <w:p w14:paraId="1EFAD962" w14:textId="4348A924" w:rsidR="003C5C14" w:rsidRPr="005A7B8C" w:rsidRDefault="004E05FD" w:rsidP="00E76EE5">
      <w:pPr>
        <w:numPr>
          <w:ilvl w:val="0"/>
          <w:numId w:val="2"/>
        </w:numPr>
        <w:tabs>
          <w:tab w:val="left" w:pos="360"/>
        </w:tabs>
        <w:rPr>
          <w:rFonts w:eastAsia="Calibri" w:cstheme="minorHAnsi"/>
          <w:sz w:val="22"/>
        </w:rPr>
      </w:pPr>
      <w:r w:rsidRPr="005A7B8C">
        <w:rPr>
          <w:rFonts w:eastAsia="Calibri" w:cstheme="minorHAnsi"/>
          <w:sz w:val="22"/>
        </w:rPr>
        <w:t xml:space="preserve">Take sample readings: Put the </w:t>
      </w:r>
      <w:r w:rsidR="00552524">
        <w:rPr>
          <w:rFonts w:eastAsia="Calibri" w:cstheme="minorHAnsi"/>
          <w:sz w:val="22"/>
        </w:rPr>
        <w:t>tube</w:t>
      </w:r>
      <w:r w:rsidRPr="005A7B8C">
        <w:rPr>
          <w:rFonts w:eastAsia="Calibri" w:cstheme="minorHAnsi"/>
          <w:sz w:val="22"/>
        </w:rPr>
        <w:t xml:space="preserve"> in the fluorometer</w:t>
      </w:r>
      <w:r w:rsidR="00C2130A" w:rsidRPr="005A7B8C">
        <w:rPr>
          <w:rFonts w:eastAsia="Calibri" w:cstheme="minorHAnsi"/>
          <w:sz w:val="22"/>
        </w:rPr>
        <w:t xml:space="preserve"> and select “measure”. When prompted</w:t>
      </w:r>
      <w:r w:rsidR="00F22FF2" w:rsidRPr="005A7B8C">
        <w:rPr>
          <w:rFonts w:eastAsia="Calibri" w:cstheme="minorHAnsi"/>
          <w:sz w:val="22"/>
        </w:rPr>
        <w:t>,</w:t>
      </w:r>
      <w:r w:rsidR="00C2130A" w:rsidRPr="005A7B8C">
        <w:rPr>
          <w:rFonts w:eastAsia="Calibri" w:cstheme="minorHAnsi"/>
          <w:sz w:val="22"/>
        </w:rPr>
        <w:t xml:space="preserve"> enter the sample and </w:t>
      </w:r>
      <w:r w:rsidR="00194CAA" w:rsidRPr="005A7B8C">
        <w:rPr>
          <w:rFonts w:eastAsia="Calibri" w:cstheme="minorHAnsi"/>
          <w:sz w:val="22"/>
        </w:rPr>
        <w:t>solvent volume</w:t>
      </w:r>
      <w:r w:rsidR="005561FF" w:rsidRPr="005A7B8C">
        <w:rPr>
          <w:rFonts w:eastAsia="Calibri" w:cstheme="minorHAnsi"/>
          <w:sz w:val="22"/>
        </w:rPr>
        <w:t>s and sample name</w:t>
      </w:r>
      <w:r w:rsidR="00F22FF2" w:rsidRPr="005A7B8C">
        <w:rPr>
          <w:rFonts w:eastAsia="Calibri" w:cstheme="minorHAnsi"/>
          <w:sz w:val="22"/>
        </w:rPr>
        <w:t>. F</w:t>
      </w:r>
      <w:r w:rsidR="003C5C14" w:rsidRPr="005A7B8C">
        <w:rPr>
          <w:rFonts w:eastAsia="Calibri" w:cstheme="minorHAnsi"/>
          <w:sz w:val="22"/>
        </w:rPr>
        <w:t xml:space="preserve">or phytoplankton samples enter 50 mL for the sample volume and 10 </w:t>
      </w:r>
      <w:r w:rsidR="00194CAA" w:rsidRPr="005A7B8C">
        <w:rPr>
          <w:rFonts w:eastAsia="Calibri" w:cstheme="minorHAnsi"/>
          <w:sz w:val="22"/>
        </w:rPr>
        <w:t xml:space="preserve">mL </w:t>
      </w:r>
      <w:r w:rsidR="003C5C14" w:rsidRPr="005A7B8C">
        <w:rPr>
          <w:rFonts w:eastAsia="Calibri" w:cstheme="minorHAnsi"/>
          <w:sz w:val="22"/>
        </w:rPr>
        <w:t xml:space="preserve">for the solvent volume unless other quantities were used. </w:t>
      </w:r>
      <w:r w:rsidR="00E15FB3" w:rsidRPr="005A7B8C">
        <w:rPr>
          <w:rFonts w:eastAsia="Calibri" w:cstheme="minorHAnsi"/>
          <w:sz w:val="22"/>
        </w:rPr>
        <w:t>(</w:t>
      </w:r>
      <w:r w:rsidR="00194CAA" w:rsidRPr="005A7B8C">
        <w:rPr>
          <w:rFonts w:eastAsia="Calibri" w:cstheme="minorHAnsi"/>
          <w:sz w:val="22"/>
        </w:rPr>
        <w:t>For periphyton samples</w:t>
      </w:r>
      <w:r w:rsidR="003C5C14" w:rsidRPr="005A7B8C">
        <w:rPr>
          <w:rFonts w:eastAsia="Calibri" w:cstheme="minorHAnsi"/>
          <w:sz w:val="22"/>
        </w:rPr>
        <w:t xml:space="preserve"> enter 1 ml for both the sample volume and the solvent volume.</w:t>
      </w:r>
      <w:r w:rsidR="00E15FB3" w:rsidRPr="005A7B8C">
        <w:rPr>
          <w:rFonts w:eastAsia="Calibri" w:cstheme="minorHAnsi"/>
          <w:sz w:val="22"/>
        </w:rPr>
        <w:t>)</w:t>
      </w:r>
    </w:p>
    <w:p w14:paraId="3273B566" w14:textId="48661A75" w:rsidR="00D51C79" w:rsidRPr="005A7B8C" w:rsidRDefault="00FA66DA" w:rsidP="00E76EE5">
      <w:pPr>
        <w:numPr>
          <w:ilvl w:val="0"/>
          <w:numId w:val="2"/>
        </w:numPr>
        <w:tabs>
          <w:tab w:val="left" w:pos="360"/>
        </w:tabs>
        <w:rPr>
          <w:rFonts w:eastAsia="Calibri" w:cstheme="minorHAnsi"/>
          <w:sz w:val="22"/>
        </w:rPr>
      </w:pPr>
      <w:r w:rsidRPr="005A7B8C">
        <w:rPr>
          <w:rFonts w:eastAsia="Calibri" w:cstheme="minorHAnsi"/>
          <w:sz w:val="22"/>
        </w:rPr>
        <w:t>Measure the temperature of the remaining sample in the centrifuge tube</w:t>
      </w:r>
      <w:r w:rsidR="002F37DE" w:rsidRPr="005A7B8C">
        <w:rPr>
          <w:rFonts w:eastAsia="Calibri" w:cstheme="minorHAnsi"/>
          <w:sz w:val="22"/>
        </w:rPr>
        <w:t>.</w:t>
      </w:r>
    </w:p>
    <w:p w14:paraId="2C221DEB" w14:textId="08A914B0" w:rsidR="003C5C14" w:rsidRPr="005A7B8C" w:rsidRDefault="003C5C14" w:rsidP="00E76EE5">
      <w:pPr>
        <w:numPr>
          <w:ilvl w:val="0"/>
          <w:numId w:val="2"/>
        </w:numPr>
        <w:tabs>
          <w:tab w:val="left" w:pos="360"/>
        </w:tabs>
        <w:rPr>
          <w:rFonts w:eastAsia="Calibri" w:cstheme="minorHAnsi"/>
          <w:sz w:val="22"/>
        </w:rPr>
      </w:pPr>
      <w:r w:rsidRPr="005A7B8C">
        <w:rPr>
          <w:rFonts w:eastAsia="Calibri" w:cstheme="minorHAnsi"/>
          <w:sz w:val="22"/>
        </w:rPr>
        <w:t>Record the chlorophyll reading</w:t>
      </w:r>
      <w:r w:rsidR="002F37DE" w:rsidRPr="005A7B8C">
        <w:rPr>
          <w:rFonts w:eastAsia="Calibri" w:cstheme="minorHAnsi"/>
          <w:sz w:val="22"/>
        </w:rPr>
        <w:t>, reading time, and sample temperature</w:t>
      </w:r>
      <w:r w:rsidRPr="005A7B8C">
        <w:rPr>
          <w:rFonts w:eastAsia="Calibri" w:cstheme="minorHAnsi"/>
          <w:sz w:val="22"/>
        </w:rPr>
        <w:t xml:space="preserve"> on the data sheet.</w:t>
      </w:r>
    </w:p>
    <w:p w14:paraId="4FD339F6" w14:textId="356CCDF1" w:rsidR="003C5C14" w:rsidRPr="005A7B8C" w:rsidRDefault="00C55DFC" w:rsidP="00E76EE5">
      <w:pPr>
        <w:pStyle w:val="BodyTextIndent2"/>
        <w:numPr>
          <w:ilvl w:val="0"/>
          <w:numId w:val="2"/>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asciiTheme="minorHAnsi" w:eastAsia="Calibri" w:hAnsiTheme="minorHAnsi" w:cstheme="minorHAnsi"/>
          <w:sz w:val="22"/>
        </w:rPr>
      </w:pPr>
      <w:r w:rsidRPr="005A7B8C">
        <w:rPr>
          <w:rFonts w:asciiTheme="minorHAnsi" w:eastAsia="Calibri" w:hAnsiTheme="minorHAnsi" w:cstheme="minorHAnsi"/>
          <w:sz w:val="22"/>
        </w:rPr>
        <w:lastRenderedPageBreak/>
        <w:t>Save the</w:t>
      </w:r>
      <w:r w:rsidR="003C5C14" w:rsidRPr="005A7B8C">
        <w:rPr>
          <w:rFonts w:asciiTheme="minorHAnsi" w:eastAsia="Calibri" w:hAnsiTheme="minorHAnsi" w:cstheme="minorHAnsi"/>
          <w:sz w:val="22"/>
        </w:rPr>
        <w:t xml:space="preserve">  Trilogy Excel spreadsheet</w:t>
      </w:r>
      <w:r w:rsidRPr="005A7B8C">
        <w:rPr>
          <w:rFonts w:asciiTheme="minorHAnsi" w:eastAsia="Calibri" w:hAnsiTheme="minorHAnsi" w:cstheme="minorHAnsi"/>
          <w:sz w:val="22"/>
        </w:rPr>
        <w:t xml:space="preserve"> to designated file. </w:t>
      </w:r>
    </w:p>
    <w:p w14:paraId="0B4020A7" w14:textId="1681E012" w:rsidR="003C5C14" w:rsidRPr="005A7B8C" w:rsidRDefault="00295F5C" w:rsidP="00E76EE5">
      <w:pPr>
        <w:pStyle w:val="BodyTextIndent2"/>
        <w:numPr>
          <w:ilvl w:val="0"/>
          <w:numId w:val="2"/>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asciiTheme="minorHAnsi" w:eastAsia="Calibri" w:hAnsiTheme="minorHAnsi" w:cstheme="minorHAnsi"/>
          <w:sz w:val="22"/>
        </w:rPr>
      </w:pPr>
      <w:r w:rsidRPr="005A7B8C">
        <w:rPr>
          <w:rFonts w:asciiTheme="minorHAnsi" w:eastAsia="Calibri" w:hAnsiTheme="minorHAnsi" w:cstheme="minorHAnsi"/>
          <w:sz w:val="22"/>
        </w:rPr>
        <w:t xml:space="preserve">Copy data from the bench sheet </w:t>
      </w:r>
      <w:r w:rsidR="003C5C14" w:rsidRPr="005A7B8C">
        <w:rPr>
          <w:rFonts w:asciiTheme="minorHAnsi" w:eastAsia="Calibri" w:hAnsiTheme="minorHAnsi" w:cstheme="minorHAnsi"/>
          <w:sz w:val="22"/>
        </w:rPr>
        <w:t xml:space="preserve">to the computer file. The spreadsheet name for each date should be: </w:t>
      </w:r>
      <w:proofErr w:type="spellStart"/>
      <w:r w:rsidR="003C5C14" w:rsidRPr="005A7B8C">
        <w:rPr>
          <w:rFonts w:asciiTheme="minorHAnsi" w:eastAsia="Calibri" w:hAnsiTheme="minorHAnsi" w:cstheme="minorHAnsi"/>
          <w:sz w:val="22"/>
        </w:rPr>
        <w:t>CHL_year_batch</w:t>
      </w:r>
      <w:proofErr w:type="spellEnd"/>
      <w:r w:rsidR="003C5C14" w:rsidRPr="005A7B8C">
        <w:rPr>
          <w:rFonts w:asciiTheme="minorHAnsi" w:eastAsia="Calibri" w:hAnsiTheme="minorHAnsi" w:cstheme="minorHAnsi"/>
          <w:sz w:val="22"/>
        </w:rPr>
        <w:t>#.</w:t>
      </w:r>
    </w:p>
    <w:p w14:paraId="1D7B270A" w14:textId="1DF908A6" w:rsidR="003C5C14" w:rsidRPr="005A7B8C" w:rsidRDefault="003C5C14" w:rsidP="00DB6C22">
      <w:pPr>
        <w:pStyle w:val="BodyTextIndent2"/>
        <w:numPr>
          <w:ilvl w:val="0"/>
          <w:numId w:val="2"/>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asciiTheme="minorHAnsi" w:eastAsia="Calibri" w:hAnsiTheme="minorHAnsi" w:cstheme="minorHAnsi"/>
          <w:sz w:val="22"/>
        </w:rPr>
      </w:pPr>
      <w:r w:rsidRPr="005A7B8C">
        <w:rPr>
          <w:rFonts w:asciiTheme="minorHAnsi" w:eastAsia="Calibri" w:hAnsiTheme="minorHAnsi" w:cstheme="minorHAnsi"/>
          <w:sz w:val="22"/>
        </w:rPr>
        <w:t>Record the amount of acetone waste produced that day on the waste generated sheet attached to the post opposite the flammable cabinet</w:t>
      </w:r>
      <w:r w:rsidR="00295F5C" w:rsidRPr="005A7B8C">
        <w:rPr>
          <w:rFonts w:asciiTheme="minorHAnsi" w:eastAsia="Calibri" w:hAnsiTheme="minorHAnsi" w:cstheme="minorHAnsi"/>
          <w:sz w:val="22"/>
        </w:rPr>
        <w:t>.</w:t>
      </w:r>
    </w:p>
    <w:p w14:paraId="4F904CB7" w14:textId="380E9678" w:rsidR="003C5C14" w:rsidRPr="005A7B8C" w:rsidRDefault="00C216C7" w:rsidP="00DB6C22">
      <w:pPr>
        <w:pStyle w:val="BodyTextIndent2"/>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asciiTheme="minorHAnsi" w:eastAsia="Calibri" w:hAnsiTheme="minorHAnsi" w:cstheme="minorHAnsi"/>
          <w:sz w:val="22"/>
          <w:u w:val="single"/>
        </w:rPr>
      </w:pPr>
      <w:r w:rsidRPr="005A7B8C">
        <w:rPr>
          <w:rFonts w:asciiTheme="minorHAnsi" w:eastAsia="Calibri" w:hAnsiTheme="minorHAnsi" w:cstheme="minorHAnsi"/>
          <w:sz w:val="22"/>
          <w:u w:val="single"/>
        </w:rPr>
        <w:t>Data Verification</w:t>
      </w:r>
      <w:r w:rsidR="003C5C14" w:rsidRPr="005A7B8C">
        <w:rPr>
          <w:rFonts w:asciiTheme="minorHAnsi" w:eastAsia="Calibri" w:hAnsiTheme="minorHAnsi" w:cstheme="minorHAnsi"/>
          <w:sz w:val="22"/>
          <w:u w:val="single"/>
        </w:rPr>
        <w:t>:</w:t>
      </w:r>
    </w:p>
    <w:p w14:paraId="12B20BF3" w14:textId="77777777" w:rsidR="00C216C7" w:rsidRPr="005A7B8C" w:rsidRDefault="003C5C14" w:rsidP="00E76EE5">
      <w:pPr>
        <w:pStyle w:val="BodyTextIndent2"/>
        <w:numPr>
          <w:ilvl w:val="0"/>
          <w:numId w:val="2"/>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asciiTheme="minorHAnsi" w:eastAsia="Calibri" w:hAnsiTheme="minorHAnsi" w:cstheme="minorHAnsi"/>
          <w:sz w:val="22"/>
        </w:rPr>
      </w:pPr>
      <w:r w:rsidRPr="005A7B8C">
        <w:rPr>
          <w:rFonts w:asciiTheme="minorHAnsi" w:eastAsia="Calibri" w:hAnsiTheme="minorHAnsi" w:cstheme="minorHAnsi"/>
          <w:sz w:val="22"/>
        </w:rPr>
        <w:t xml:space="preserve">After completing the readings, </w:t>
      </w:r>
      <w:r w:rsidR="003E4F7D" w:rsidRPr="005A7B8C">
        <w:rPr>
          <w:rFonts w:asciiTheme="minorHAnsi" w:eastAsia="Calibri" w:hAnsiTheme="minorHAnsi" w:cstheme="minorHAnsi"/>
          <w:sz w:val="22"/>
        </w:rPr>
        <w:t xml:space="preserve">a second person should check that the data from the bench sheet and Trilogy file are correctly copied to the </w:t>
      </w:r>
      <w:r w:rsidR="009504F0" w:rsidRPr="005A7B8C">
        <w:rPr>
          <w:rFonts w:asciiTheme="minorHAnsi" w:eastAsia="Calibri" w:hAnsiTheme="minorHAnsi" w:cstheme="minorHAnsi"/>
          <w:sz w:val="22"/>
        </w:rPr>
        <w:t>computer worksheet</w:t>
      </w:r>
      <w:r w:rsidRPr="005A7B8C">
        <w:rPr>
          <w:rFonts w:asciiTheme="minorHAnsi" w:eastAsia="Calibri" w:hAnsiTheme="minorHAnsi" w:cstheme="minorHAnsi"/>
          <w:sz w:val="22"/>
        </w:rPr>
        <w:t>.</w:t>
      </w:r>
    </w:p>
    <w:p w14:paraId="30D44D3F" w14:textId="60274EC2" w:rsidR="002455CC" w:rsidRPr="005A7B8C" w:rsidRDefault="003C5C14" w:rsidP="005A7B8C">
      <w:pPr>
        <w:pStyle w:val="BodyTextIndent2"/>
        <w:numPr>
          <w:ilvl w:val="0"/>
          <w:numId w:val="2"/>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asciiTheme="minorHAnsi" w:eastAsia="Calibri" w:hAnsiTheme="minorHAnsi" w:cstheme="minorHAnsi"/>
          <w:sz w:val="22"/>
        </w:rPr>
      </w:pPr>
      <w:r w:rsidRPr="005A7B8C">
        <w:rPr>
          <w:rFonts w:asciiTheme="minorHAnsi" w:eastAsia="Calibri" w:hAnsiTheme="minorHAnsi" w:cstheme="minorHAnsi"/>
          <w:sz w:val="22"/>
        </w:rPr>
        <w:t xml:space="preserve">If any edits are made they should be initialed and dated.  The bench sheet should be kept in the chlorophyll lab </w:t>
      </w:r>
      <w:r w:rsidR="008C54C5" w:rsidRPr="005A7B8C">
        <w:rPr>
          <w:rFonts w:asciiTheme="minorHAnsi" w:eastAsia="Calibri" w:hAnsiTheme="minorHAnsi" w:cstheme="minorHAnsi"/>
          <w:sz w:val="22"/>
        </w:rPr>
        <w:t>binder</w:t>
      </w:r>
      <w:r w:rsidR="003C625E" w:rsidRPr="005A7B8C">
        <w:rPr>
          <w:rFonts w:asciiTheme="minorHAnsi" w:eastAsia="Calibri" w:hAnsiTheme="minorHAnsi" w:cstheme="minorHAnsi"/>
          <w:sz w:val="22"/>
        </w:rPr>
        <w:t xml:space="preserve">.  </w:t>
      </w:r>
    </w:p>
    <w:p w14:paraId="5B95CD12" w14:textId="141F0C14" w:rsidR="003C5C14" w:rsidRPr="005A7B8C" w:rsidRDefault="003C5C14"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 xml:space="preserve">CLEANING </w:t>
      </w:r>
      <w:r w:rsidR="00482F8A" w:rsidRPr="005A7B8C">
        <w:rPr>
          <w:rFonts w:asciiTheme="minorHAnsi" w:eastAsia="Calibri" w:hAnsiTheme="minorHAnsi" w:cstheme="minorHAnsi"/>
          <w:sz w:val="28"/>
          <w:szCs w:val="24"/>
        </w:rPr>
        <w:t>AND WASTE HANDLING</w:t>
      </w:r>
    </w:p>
    <w:p w14:paraId="5220BBB2" w14:textId="06AE31EA" w:rsidR="003C5C14" w:rsidRPr="005A7B8C" w:rsidRDefault="003C5C14" w:rsidP="003C5C14">
      <w:pPr>
        <w:rPr>
          <w:rFonts w:eastAsia="Calibri" w:cstheme="minorHAnsi"/>
          <w:sz w:val="22"/>
        </w:rPr>
      </w:pPr>
      <w:r w:rsidRPr="005A7B8C">
        <w:rPr>
          <w:rFonts w:eastAsia="Calibri" w:cstheme="minorHAnsi"/>
          <w:sz w:val="22"/>
        </w:rPr>
        <w:t>Typically, disposable borosilicate cuvettes are now used.  If these are unavailable then regular borosilicate cuvettes are cleaned by emptying the contents into the waste jar held in the Flammable Storage Cabinet, using the cuvette brush to wash out the interior and rinsing the interior with de-ionized water</w:t>
      </w:r>
      <w:r w:rsidR="000408E7" w:rsidRPr="005A7B8C">
        <w:rPr>
          <w:rFonts w:eastAsia="Calibri" w:cstheme="minorHAnsi"/>
          <w:sz w:val="22"/>
        </w:rPr>
        <w:t>.</w:t>
      </w:r>
      <w:r w:rsidRPr="005A7B8C">
        <w:rPr>
          <w:rFonts w:eastAsia="Calibri" w:cstheme="minorHAnsi"/>
          <w:sz w:val="22"/>
        </w:rPr>
        <w:t xml:space="preserve">  Following this the cuvettes are rinsed with acetone and then the de-ionized water again.</w:t>
      </w:r>
    </w:p>
    <w:p w14:paraId="13CB595B" w14:textId="60269958" w:rsidR="003C5C14" w:rsidRPr="005A7B8C" w:rsidRDefault="003C5C14" w:rsidP="003C5C14">
      <w:pPr>
        <w:rPr>
          <w:rFonts w:eastAsia="Calibri" w:cstheme="minorHAnsi"/>
          <w:sz w:val="22"/>
        </w:rPr>
      </w:pPr>
      <w:r w:rsidRPr="005A7B8C">
        <w:rPr>
          <w:rFonts w:eastAsia="Calibri" w:cstheme="minorHAnsi"/>
          <w:sz w:val="22"/>
        </w:rPr>
        <w:t>Other reusable glassware is soaked for four hours in laboratory grade detergent and water, rinsed with tap water and then with acetone followed by two more de-ionized water rinses.</w:t>
      </w:r>
    </w:p>
    <w:p w14:paraId="6D9C8D39" w14:textId="68B6024D" w:rsidR="003C5C14" w:rsidRPr="005A7B8C" w:rsidRDefault="003C5C14" w:rsidP="003C5C14">
      <w:pPr>
        <w:rPr>
          <w:rFonts w:eastAsia="Calibri" w:cstheme="minorHAnsi"/>
          <w:sz w:val="22"/>
        </w:rPr>
      </w:pPr>
      <w:r w:rsidRPr="005A7B8C">
        <w:rPr>
          <w:rFonts w:eastAsia="Calibri" w:cstheme="minorHAnsi"/>
          <w:sz w:val="22"/>
        </w:rPr>
        <w:t>The waste acetone container should be emptied every night into the disposal bottle that is kept in the Flammable Storage Cabinet.  The waste containers, both the transfer and larger storage containers, must be labeled with proper waste labels which include the following information:  “hazardous waste”, the date that the disposal jar was first used, the contents must be listed and the word “ignitable” included on the label. The labels should be facing forward in the storage cabinet.</w:t>
      </w:r>
    </w:p>
    <w:p w14:paraId="675E05EE" w14:textId="69B678BF" w:rsidR="003C5C14" w:rsidRPr="005A7B8C" w:rsidRDefault="003C5C14"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QUALITY CONTROL</w:t>
      </w:r>
    </w:p>
    <w:p w14:paraId="2FC17F8B" w14:textId="0E774E8D" w:rsidR="003C5C14" w:rsidRPr="005A7B8C" w:rsidRDefault="003C5C14" w:rsidP="003C5C14">
      <w:pPr>
        <w:tabs>
          <w:tab w:val="left" w:pos="360"/>
          <w:tab w:val="left" w:pos="720"/>
        </w:tabs>
        <w:rPr>
          <w:rFonts w:eastAsia="Calibri" w:cstheme="minorHAnsi"/>
          <w:sz w:val="22"/>
        </w:rPr>
      </w:pPr>
      <w:r w:rsidRPr="005A7B8C">
        <w:rPr>
          <w:rFonts w:eastAsia="Calibri" w:cstheme="minorHAnsi"/>
          <w:sz w:val="22"/>
        </w:rPr>
        <w:t>A laboratory duplicate is run on every tenth sample.  The precision for these samples will be determined by calculating their relative percent difference (RPD).</w:t>
      </w:r>
      <w:r w:rsidR="00EB0CA2" w:rsidRPr="005A7B8C">
        <w:rPr>
          <w:rFonts w:eastAsia="Calibri" w:cstheme="minorHAnsi"/>
          <w:sz w:val="22"/>
        </w:rPr>
        <w:t xml:space="preserve"> The RPD should not exceed 20%.</w:t>
      </w:r>
    </w:p>
    <w:p w14:paraId="0A4F7224" w14:textId="4D2B390C" w:rsidR="003C5C14" w:rsidRPr="005A7B8C" w:rsidRDefault="003C5C14" w:rsidP="00EB0CA2">
      <w:pPr>
        <w:tabs>
          <w:tab w:val="left" w:pos="360"/>
          <w:tab w:val="left" w:pos="720"/>
        </w:tabs>
        <w:jc w:val="center"/>
        <w:rPr>
          <w:rFonts w:eastAsia="Calibri" w:cstheme="minorHAnsi"/>
          <w:sz w:val="22"/>
        </w:rPr>
      </w:pPr>
      <w:r w:rsidRPr="005A7B8C">
        <w:rPr>
          <w:rFonts w:eastAsia="Calibri" w:cstheme="minorHAnsi"/>
          <w:sz w:val="22"/>
        </w:rPr>
        <w:t>RPD= (sample- duplicate)/(average of sample and duplicate)*100.</w:t>
      </w:r>
    </w:p>
    <w:p w14:paraId="5AE48A43" w14:textId="4C9A66D9" w:rsidR="003C5C14" w:rsidRPr="005A7B8C" w:rsidRDefault="003C5C14" w:rsidP="003C5C14">
      <w:pPr>
        <w:tabs>
          <w:tab w:val="left" w:pos="360"/>
          <w:tab w:val="left" w:pos="720"/>
        </w:tabs>
        <w:rPr>
          <w:rFonts w:eastAsia="Calibri" w:cstheme="minorHAnsi"/>
          <w:sz w:val="22"/>
        </w:rPr>
      </w:pPr>
      <w:r w:rsidRPr="005A7B8C">
        <w:rPr>
          <w:rFonts w:eastAsia="Calibri" w:cstheme="minorHAnsi"/>
          <w:sz w:val="22"/>
        </w:rPr>
        <w:t>The accuracy of the sample measurements will be determined by comparing the concentration of chlorophyll check samples (Turner Design, Inc.) to the calculated concentration. The check sample values should fall within plus and minus 20% of the standard calibration readings.  If this level of accuracy is not met then the source of the error must be identified before further analyses are done.   If the project data objectives allow it, a larger percent error may be acceptable.</w:t>
      </w:r>
    </w:p>
    <w:p w14:paraId="50F40DEB" w14:textId="15588848" w:rsidR="003C5C14" w:rsidRPr="005A7B8C" w:rsidRDefault="003C5C14" w:rsidP="003C5C14">
      <w:pPr>
        <w:tabs>
          <w:tab w:val="left" w:pos="360"/>
          <w:tab w:val="left" w:pos="720"/>
        </w:tabs>
        <w:rPr>
          <w:rFonts w:eastAsia="Calibri" w:cstheme="minorHAnsi"/>
          <w:sz w:val="22"/>
        </w:rPr>
      </w:pPr>
      <w:r w:rsidRPr="005A7B8C">
        <w:rPr>
          <w:rFonts w:eastAsia="Calibri" w:cstheme="minorHAnsi"/>
          <w:sz w:val="22"/>
        </w:rPr>
        <w:t>A laboratory blank is the last filter extracted of a sample set. It is used to check for contamination of the reagents or apparatus. This laboratory blank filter is extracted and analyzed similar to a sample filter. If the sample value is greater than 1 ug/</w:t>
      </w:r>
      <w:proofErr w:type="gramStart"/>
      <w:r w:rsidRPr="005A7B8C">
        <w:rPr>
          <w:rFonts w:eastAsia="Calibri" w:cstheme="minorHAnsi"/>
          <w:sz w:val="22"/>
        </w:rPr>
        <w:t>L</w:t>
      </w:r>
      <w:proofErr w:type="gramEnd"/>
      <w:r w:rsidRPr="005A7B8C">
        <w:rPr>
          <w:rFonts w:eastAsia="Calibri" w:cstheme="minorHAnsi"/>
          <w:sz w:val="22"/>
        </w:rPr>
        <w:t xml:space="preserve"> then the samples for that day must be re-run or the data </w:t>
      </w:r>
      <w:r w:rsidR="0043095F">
        <w:rPr>
          <w:rFonts w:eastAsia="Calibri" w:cstheme="minorHAnsi"/>
          <w:sz w:val="22"/>
        </w:rPr>
        <w:t>flagged</w:t>
      </w:r>
      <w:r w:rsidRPr="005A7B8C">
        <w:rPr>
          <w:rFonts w:eastAsia="Calibri" w:cstheme="minorHAnsi"/>
          <w:sz w:val="22"/>
        </w:rPr>
        <w:t xml:space="preserve"> and judgment made as to whether the data objectives are still met.</w:t>
      </w:r>
    </w:p>
    <w:p w14:paraId="77A52294" w14:textId="74A1E486" w:rsidR="003C5C14" w:rsidRPr="005A7B8C" w:rsidRDefault="003C5C14" w:rsidP="003C5C14">
      <w:pPr>
        <w:tabs>
          <w:tab w:val="left" w:pos="360"/>
          <w:tab w:val="left" w:pos="720"/>
        </w:tabs>
        <w:rPr>
          <w:rFonts w:eastAsia="Calibri" w:cstheme="minorHAnsi"/>
          <w:sz w:val="22"/>
        </w:rPr>
      </w:pPr>
      <w:r w:rsidRPr="005A7B8C">
        <w:rPr>
          <w:rFonts w:eastAsia="Calibri" w:cstheme="minorHAnsi"/>
          <w:sz w:val="22"/>
        </w:rPr>
        <w:t xml:space="preserve">The computer data file entries will be </w:t>
      </w:r>
      <w:r w:rsidR="00383F6E" w:rsidRPr="005A7B8C">
        <w:rPr>
          <w:rFonts w:eastAsia="Calibri" w:cstheme="minorHAnsi"/>
          <w:sz w:val="22"/>
        </w:rPr>
        <w:t xml:space="preserve">100% </w:t>
      </w:r>
      <w:r w:rsidRPr="005A7B8C">
        <w:rPr>
          <w:rFonts w:eastAsia="Calibri" w:cstheme="minorHAnsi"/>
          <w:sz w:val="22"/>
        </w:rPr>
        <w:t xml:space="preserve">checked against entries the Trilogy </w:t>
      </w:r>
      <w:r w:rsidR="00383F6E" w:rsidRPr="005A7B8C">
        <w:rPr>
          <w:rFonts w:eastAsia="Calibri" w:cstheme="minorHAnsi"/>
          <w:sz w:val="22"/>
        </w:rPr>
        <w:t>Excel file</w:t>
      </w:r>
      <w:r w:rsidRPr="005A7B8C">
        <w:rPr>
          <w:rFonts w:eastAsia="Calibri" w:cstheme="minorHAnsi"/>
          <w:sz w:val="22"/>
        </w:rPr>
        <w:t xml:space="preserve"> from the fluorometer and with the hand</w:t>
      </w:r>
      <w:r w:rsidR="0043095F">
        <w:rPr>
          <w:rFonts w:eastAsia="Calibri" w:cstheme="minorHAnsi"/>
          <w:sz w:val="22"/>
        </w:rPr>
        <w:t>-</w:t>
      </w:r>
      <w:r w:rsidRPr="005A7B8C">
        <w:rPr>
          <w:rFonts w:eastAsia="Calibri" w:cstheme="minorHAnsi"/>
          <w:sz w:val="22"/>
        </w:rPr>
        <w:t xml:space="preserve">written lab bench sheet. </w:t>
      </w:r>
    </w:p>
    <w:p w14:paraId="1A81F0B1" w14:textId="635C16EC" w:rsidR="00E176A0" w:rsidRPr="005A7B8C" w:rsidRDefault="003C5C14">
      <w:pPr>
        <w:tabs>
          <w:tab w:val="left" w:pos="360"/>
          <w:tab w:val="left" w:pos="720"/>
        </w:tabs>
        <w:rPr>
          <w:rFonts w:eastAsia="Calibri" w:cstheme="minorHAnsi"/>
          <w:sz w:val="22"/>
        </w:rPr>
      </w:pPr>
      <w:r w:rsidRPr="005A7B8C">
        <w:rPr>
          <w:rFonts w:eastAsia="Calibri" w:cstheme="minorHAnsi"/>
          <w:sz w:val="22"/>
        </w:rPr>
        <w:lastRenderedPageBreak/>
        <w:t>Chlorophyll</w:t>
      </w:r>
      <w:r w:rsidR="00EB0CA2" w:rsidRPr="005A7B8C">
        <w:rPr>
          <w:rFonts w:eastAsia="Calibri" w:cstheme="minorHAnsi"/>
          <w:sz w:val="22"/>
        </w:rPr>
        <w:t>-a</w:t>
      </w:r>
      <w:r w:rsidRPr="005A7B8C">
        <w:rPr>
          <w:rFonts w:eastAsia="Calibri" w:cstheme="minorHAnsi"/>
          <w:sz w:val="22"/>
        </w:rPr>
        <w:t xml:space="preserve"> results are reported as mg/m3 or ug/L The chlorophyll values are recorded to the nearest tenth if the results are below 50 ug/L and those greater than 50 ug/L are reported as whole numbers. The MDL for the method is  1 ug/l.  Readings less than 1 are reported as &lt;1 ug/L.</w:t>
      </w:r>
    </w:p>
    <w:p w14:paraId="717AAFBA" w14:textId="3706EA40" w:rsidR="00E176A0" w:rsidRPr="005A7B8C" w:rsidRDefault="001F63BC"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INTERFERENCES</w:t>
      </w:r>
    </w:p>
    <w:p w14:paraId="56EE48EE" w14:textId="39CEE08C" w:rsidR="00E176A0" w:rsidRPr="005A7B8C" w:rsidRDefault="00E176A0">
      <w:pPr>
        <w:rPr>
          <w:rFonts w:eastAsia="Calibri" w:cstheme="minorHAnsi"/>
          <w:sz w:val="22"/>
        </w:rPr>
      </w:pPr>
      <w:r w:rsidRPr="005A7B8C">
        <w:rPr>
          <w:rFonts w:eastAsia="Calibri" w:cstheme="minorHAnsi"/>
          <w:sz w:val="22"/>
        </w:rPr>
        <w:t>High concentrations of humic acids can cause interference because they fluoresce at the same wavelengths as the chlorophyll a.  Other substances that fluoresce in the red region of the light spectrum may interfere with chlorophyll a measurement.</w:t>
      </w:r>
    </w:p>
    <w:p w14:paraId="2908EB2C" w14:textId="2FBC95AC" w:rsidR="00E176A0" w:rsidRPr="005A7B8C" w:rsidRDefault="00E176A0">
      <w:pPr>
        <w:rPr>
          <w:rFonts w:eastAsia="Calibri" w:cstheme="minorHAnsi"/>
          <w:sz w:val="22"/>
        </w:rPr>
      </w:pPr>
      <w:r w:rsidRPr="005A7B8C">
        <w:rPr>
          <w:rFonts w:eastAsia="Calibri" w:cstheme="minorHAnsi"/>
          <w:sz w:val="22"/>
        </w:rPr>
        <w:t>Pheophytin a (a degradation product of chlorophyll a) and chlorophyll a are measured at similar wavelengths. This can result in an overestimation of chlorophyll a measurement if the acidification method for chlorophyll a analysis</w:t>
      </w:r>
      <w:r w:rsidR="00EA40E1" w:rsidRPr="005A7B8C">
        <w:rPr>
          <w:rFonts w:eastAsia="Calibri" w:cstheme="minorHAnsi"/>
          <w:sz w:val="22"/>
        </w:rPr>
        <w:t xml:space="preserve"> is used</w:t>
      </w:r>
      <w:r w:rsidRPr="005A7B8C">
        <w:rPr>
          <w:rFonts w:eastAsia="Calibri" w:cstheme="minorHAnsi"/>
          <w:sz w:val="22"/>
        </w:rPr>
        <w:t>.  A correction formula is used to adjust for this problem. These formulas are provided in Standard Methods (American Public Health Assoc., 1981).</w:t>
      </w:r>
    </w:p>
    <w:p w14:paraId="121FD38A" w14:textId="27DC46C1" w:rsidR="00E176A0" w:rsidRPr="005A7B8C" w:rsidRDefault="00546E33"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PREVENTIVE MAINTENANCE</w:t>
      </w:r>
    </w:p>
    <w:p w14:paraId="1FE2DD96" w14:textId="5E88870B" w:rsidR="00384F2D" w:rsidRPr="005A7B8C" w:rsidRDefault="00E176A0">
      <w:pPr>
        <w:rPr>
          <w:rFonts w:eastAsia="Calibri" w:cstheme="minorHAnsi"/>
          <w:sz w:val="22"/>
        </w:rPr>
      </w:pPr>
      <w:r w:rsidRPr="005A7B8C">
        <w:rPr>
          <w:rFonts w:eastAsia="Calibri" w:cstheme="minorHAnsi"/>
          <w:sz w:val="22"/>
        </w:rPr>
        <w:t>The oil level on the water pump</w:t>
      </w:r>
      <w:r w:rsidR="00546E33" w:rsidRPr="005A7B8C">
        <w:rPr>
          <w:rFonts w:eastAsia="Calibri" w:cstheme="minorHAnsi"/>
          <w:sz w:val="22"/>
        </w:rPr>
        <w:t xml:space="preserve"> used for filtering</w:t>
      </w:r>
      <w:r w:rsidRPr="005A7B8C">
        <w:rPr>
          <w:rFonts w:eastAsia="Calibri" w:cstheme="minorHAnsi"/>
          <w:sz w:val="22"/>
        </w:rPr>
        <w:t xml:space="preserve"> must be checked daily and oil added if necessary. The oil is kept in the bottom cabinet to the right of the fume hood.</w:t>
      </w:r>
    </w:p>
    <w:p w14:paraId="27357532" w14:textId="44E64B6C" w:rsidR="00E176A0" w:rsidRPr="005A7B8C" w:rsidRDefault="00384F2D">
      <w:pPr>
        <w:rPr>
          <w:rFonts w:eastAsia="Calibri" w:cstheme="minorHAnsi"/>
          <w:sz w:val="22"/>
        </w:rPr>
      </w:pPr>
      <w:r w:rsidRPr="005A7B8C">
        <w:rPr>
          <w:rFonts w:eastAsia="Calibri" w:cstheme="minorHAnsi"/>
          <w:sz w:val="22"/>
        </w:rPr>
        <w:t>When filtering</w:t>
      </w:r>
      <w:r w:rsidR="0078340F" w:rsidRPr="005A7B8C">
        <w:rPr>
          <w:rFonts w:eastAsia="Calibri" w:cstheme="minorHAnsi"/>
          <w:sz w:val="22"/>
        </w:rPr>
        <w:t xml:space="preserve"> always check that the volume of water in the ‘side-arm’ flask is not more than half full. When it gets to about that level it should be emptied out and the water disposed of in the sink.</w:t>
      </w:r>
    </w:p>
    <w:p w14:paraId="07F023C8" w14:textId="4C648BDE" w:rsidR="00E176A0" w:rsidRPr="005A7B8C" w:rsidRDefault="00E176A0" w:rsidP="00EB0CA2">
      <w:pPr>
        <w:pStyle w:val="BodyText"/>
        <w:rPr>
          <w:rFonts w:asciiTheme="minorHAnsi" w:eastAsia="Calibri" w:hAnsiTheme="minorHAnsi" w:cstheme="minorHAnsi"/>
          <w:sz w:val="22"/>
        </w:rPr>
      </w:pPr>
      <w:r w:rsidRPr="005A7B8C">
        <w:rPr>
          <w:rFonts w:asciiTheme="minorHAnsi" w:eastAsia="Calibri" w:hAnsiTheme="minorHAnsi" w:cstheme="minorHAnsi"/>
          <w:sz w:val="22"/>
        </w:rPr>
        <w:t>The waste acetone is recycled at WES. It must be transported there in an iced cooler and pack</w:t>
      </w:r>
      <w:r w:rsidR="00E9229B" w:rsidRPr="005A7B8C">
        <w:rPr>
          <w:rFonts w:asciiTheme="minorHAnsi" w:eastAsia="Calibri" w:hAnsiTheme="minorHAnsi" w:cstheme="minorHAnsi"/>
          <w:sz w:val="22"/>
        </w:rPr>
        <w:t>ed in such a manner that it can</w:t>
      </w:r>
      <w:r w:rsidRPr="005A7B8C">
        <w:rPr>
          <w:rFonts w:asciiTheme="minorHAnsi" w:eastAsia="Calibri" w:hAnsiTheme="minorHAnsi" w:cstheme="minorHAnsi"/>
          <w:sz w:val="22"/>
        </w:rPr>
        <w:t>not tip over. The cooler should be tied down with a bungee cord and labeled “waste acetone” on the outside.</w:t>
      </w:r>
    </w:p>
    <w:p w14:paraId="4BDB5498" w14:textId="619ACD43" w:rsidR="00E176A0" w:rsidRPr="005A7B8C" w:rsidRDefault="00546E33"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CORRECTIVE ACTIONS</w:t>
      </w:r>
    </w:p>
    <w:p w14:paraId="74869460" w14:textId="04753734" w:rsidR="00E176A0" w:rsidRPr="005A7B8C" w:rsidRDefault="00E176A0">
      <w:pPr>
        <w:rPr>
          <w:rFonts w:eastAsia="Calibri" w:cstheme="minorHAnsi"/>
          <w:sz w:val="22"/>
        </w:rPr>
      </w:pPr>
      <w:r w:rsidRPr="005A7B8C">
        <w:rPr>
          <w:rFonts w:eastAsia="Calibri" w:cstheme="minorHAnsi"/>
          <w:sz w:val="22"/>
        </w:rPr>
        <w:t xml:space="preserve">If the calibration, laboratory duplicate or laboratory blank fail </w:t>
      </w:r>
      <w:r w:rsidR="00ED601D" w:rsidRPr="005A7B8C">
        <w:rPr>
          <w:rFonts w:eastAsia="Calibri" w:cstheme="minorHAnsi"/>
          <w:sz w:val="22"/>
        </w:rPr>
        <w:t>to meet the criteria in section</w:t>
      </w:r>
      <w:r w:rsidRPr="005A7B8C">
        <w:rPr>
          <w:rFonts w:eastAsia="Calibri" w:cstheme="minorHAnsi"/>
          <w:sz w:val="22"/>
        </w:rPr>
        <w:t xml:space="preserve"> </w:t>
      </w:r>
      <w:r w:rsidR="00ED601D" w:rsidRPr="005A7B8C">
        <w:rPr>
          <w:rFonts w:eastAsia="Calibri" w:cstheme="minorHAnsi"/>
          <w:sz w:val="22"/>
        </w:rPr>
        <w:t>10.0</w:t>
      </w:r>
      <w:r w:rsidRPr="005A7B8C">
        <w:rPr>
          <w:rFonts w:eastAsia="Calibri" w:cstheme="minorHAnsi"/>
          <w:sz w:val="22"/>
        </w:rPr>
        <w:t>, then the analyst must re-examine the collection and analysis techniques and inspect the fluorometer for contamination or malfunction. If the problem persists the analyst must initiate a corrective action following the directions in the standard operating procedure CN 5.0 Corrective Actions. The survey and project coordinators must be notified.</w:t>
      </w:r>
    </w:p>
    <w:p w14:paraId="187F57B8" w14:textId="435F311A" w:rsidR="00E176A0" w:rsidRPr="005A7B8C" w:rsidRDefault="00E176A0" w:rsidP="00EB0CA2">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WASTE AND POLLUTION PREVENTION</w:t>
      </w:r>
      <w:r w:rsidRPr="005A7B8C">
        <w:rPr>
          <w:rFonts w:asciiTheme="minorHAnsi" w:eastAsia="Calibri" w:hAnsiTheme="minorHAnsi" w:cstheme="minorHAnsi"/>
          <w:sz w:val="28"/>
          <w:szCs w:val="24"/>
        </w:rPr>
        <w:tab/>
      </w:r>
    </w:p>
    <w:p w14:paraId="00D9604E" w14:textId="07FC31D0" w:rsidR="00E176A0" w:rsidRPr="005A7B8C" w:rsidRDefault="00E176A0">
      <w:pPr>
        <w:pStyle w:val="Footer"/>
        <w:tabs>
          <w:tab w:val="clear" w:pos="4320"/>
          <w:tab w:val="clear" w:pos="8640"/>
        </w:tabs>
        <w:rPr>
          <w:rFonts w:asciiTheme="minorHAnsi" w:eastAsia="Calibri" w:hAnsiTheme="minorHAnsi" w:cstheme="minorHAnsi"/>
          <w:sz w:val="22"/>
        </w:rPr>
      </w:pPr>
      <w:r w:rsidRPr="005A7B8C">
        <w:rPr>
          <w:rFonts w:asciiTheme="minorHAnsi" w:eastAsia="Calibri" w:hAnsiTheme="minorHAnsi" w:cstheme="minorHAnsi"/>
          <w:sz w:val="22"/>
        </w:rPr>
        <w:t>The use of disposable borosilicate cuvettes has resulted in a dramatic decrease in the use of acetone. The use of the “no-acid” method has resulted in the elimination of the use of concentrated sul</w:t>
      </w:r>
      <w:r w:rsidR="00472C5C" w:rsidRPr="005A7B8C">
        <w:rPr>
          <w:rFonts w:asciiTheme="minorHAnsi" w:eastAsia="Calibri" w:hAnsiTheme="minorHAnsi" w:cstheme="minorHAnsi"/>
          <w:sz w:val="22"/>
        </w:rPr>
        <w:t>f</w:t>
      </w:r>
      <w:r w:rsidRPr="005A7B8C">
        <w:rPr>
          <w:rFonts w:asciiTheme="minorHAnsi" w:eastAsia="Calibri" w:hAnsiTheme="minorHAnsi" w:cstheme="minorHAnsi"/>
          <w:sz w:val="22"/>
        </w:rPr>
        <w:t xml:space="preserve">uric acid and of the waste acid. </w:t>
      </w:r>
      <w:r w:rsidR="00A06C87" w:rsidRPr="005A7B8C">
        <w:rPr>
          <w:rFonts w:asciiTheme="minorHAnsi" w:eastAsia="Calibri" w:hAnsiTheme="minorHAnsi" w:cstheme="minorHAnsi"/>
          <w:sz w:val="22"/>
        </w:rPr>
        <w:t xml:space="preserve">While not </w:t>
      </w:r>
      <w:r w:rsidR="00F9217D" w:rsidRPr="005A7B8C">
        <w:rPr>
          <w:rFonts w:asciiTheme="minorHAnsi" w:eastAsia="Calibri" w:hAnsiTheme="minorHAnsi" w:cstheme="minorHAnsi"/>
          <w:sz w:val="22"/>
        </w:rPr>
        <w:t xml:space="preserve">immediately </w:t>
      </w:r>
      <w:r w:rsidR="00A06C87" w:rsidRPr="005A7B8C">
        <w:rPr>
          <w:rFonts w:asciiTheme="minorHAnsi" w:eastAsia="Calibri" w:hAnsiTheme="minorHAnsi" w:cstheme="minorHAnsi"/>
          <w:sz w:val="22"/>
        </w:rPr>
        <w:t>harmful to the environment</w:t>
      </w:r>
      <w:r w:rsidR="00F9217D" w:rsidRPr="005A7B8C">
        <w:rPr>
          <w:rFonts w:asciiTheme="minorHAnsi" w:eastAsia="Calibri" w:hAnsiTheme="minorHAnsi" w:cstheme="minorHAnsi"/>
          <w:sz w:val="22"/>
        </w:rPr>
        <w:t xml:space="preserve"> </w:t>
      </w:r>
      <w:r w:rsidRPr="005A7B8C">
        <w:rPr>
          <w:rFonts w:asciiTheme="minorHAnsi" w:eastAsia="Calibri" w:hAnsiTheme="minorHAnsi" w:cstheme="minorHAnsi"/>
          <w:sz w:val="22"/>
        </w:rPr>
        <w:t>the use of disposable cuvettes increases the waste returned to the landfills</w:t>
      </w:r>
      <w:r w:rsidR="00E9229B" w:rsidRPr="005A7B8C">
        <w:rPr>
          <w:rFonts w:asciiTheme="minorHAnsi" w:eastAsia="Calibri" w:hAnsiTheme="minorHAnsi" w:cstheme="minorHAnsi"/>
          <w:sz w:val="22"/>
        </w:rPr>
        <w:t>.</w:t>
      </w:r>
      <w:r w:rsidRPr="005A7B8C">
        <w:rPr>
          <w:rFonts w:asciiTheme="minorHAnsi" w:eastAsia="Calibri" w:hAnsiTheme="minorHAnsi" w:cstheme="minorHAnsi"/>
          <w:sz w:val="22"/>
        </w:rPr>
        <w:t xml:space="preserve">  </w:t>
      </w:r>
    </w:p>
    <w:p w14:paraId="54738AF4" w14:textId="77777777" w:rsidR="00E176A0" w:rsidRPr="005A7B8C" w:rsidRDefault="00E176A0">
      <w:pPr>
        <w:pStyle w:val="Footer"/>
        <w:tabs>
          <w:tab w:val="clear" w:pos="4320"/>
          <w:tab w:val="clear" w:pos="8640"/>
        </w:tabs>
        <w:rPr>
          <w:rFonts w:asciiTheme="minorHAnsi" w:eastAsia="Calibri" w:hAnsiTheme="minorHAnsi" w:cstheme="minorHAnsi"/>
          <w:sz w:val="22"/>
        </w:rPr>
      </w:pPr>
    </w:p>
    <w:p w14:paraId="01A2BCB9" w14:textId="77777777" w:rsidR="00602899" w:rsidRPr="005A7B8C" w:rsidRDefault="00602899" w:rsidP="00E76EE5">
      <w:pPr>
        <w:pStyle w:val="Footer"/>
        <w:numPr>
          <w:ilvl w:val="0"/>
          <w:numId w:val="4"/>
        </w:numPr>
        <w:tabs>
          <w:tab w:val="clear" w:pos="4320"/>
          <w:tab w:val="clear" w:pos="8640"/>
        </w:tabs>
        <w:rPr>
          <w:rFonts w:asciiTheme="minorHAnsi" w:eastAsia="Calibri" w:hAnsiTheme="minorHAnsi" w:cstheme="minorHAnsi"/>
          <w:sz w:val="22"/>
        </w:rPr>
      </w:pPr>
      <w:r w:rsidRPr="005A7B8C">
        <w:rPr>
          <w:rFonts w:asciiTheme="minorHAnsi" w:eastAsia="Calibri" w:hAnsiTheme="minorHAnsi" w:cstheme="minorHAnsi"/>
          <w:sz w:val="22"/>
        </w:rPr>
        <w:br w:type="page"/>
      </w:r>
    </w:p>
    <w:p w14:paraId="06BBA33E" w14:textId="0361864F" w:rsidR="00E176A0" w:rsidRPr="005A7B8C" w:rsidRDefault="00E176A0" w:rsidP="001D5521">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lastRenderedPageBreak/>
        <w:t>REFERENCES</w:t>
      </w:r>
    </w:p>
    <w:p w14:paraId="464FCBC1" w14:textId="58939579" w:rsidR="00E176A0" w:rsidRPr="005A7B8C" w:rsidRDefault="00E176A0" w:rsidP="00007250">
      <w:pPr>
        <w:tabs>
          <w:tab w:val="left" w:pos="360"/>
          <w:tab w:val="left" w:pos="720"/>
        </w:tabs>
        <w:ind w:left="450" w:hanging="450"/>
        <w:rPr>
          <w:rFonts w:eastAsia="Calibri" w:cstheme="minorHAnsi"/>
          <w:sz w:val="22"/>
        </w:rPr>
      </w:pPr>
      <w:r w:rsidRPr="005A7B8C">
        <w:rPr>
          <w:rFonts w:eastAsia="Calibri" w:cstheme="minorHAnsi"/>
          <w:sz w:val="22"/>
        </w:rPr>
        <w:t xml:space="preserve">American Public Health Assoc. </w:t>
      </w:r>
      <w:r w:rsidR="00E53864" w:rsidRPr="005A7B8C">
        <w:rPr>
          <w:rFonts w:eastAsia="Calibri" w:cstheme="minorHAnsi"/>
          <w:sz w:val="22"/>
        </w:rPr>
        <w:t>2017</w:t>
      </w:r>
      <w:r w:rsidRPr="005A7B8C">
        <w:rPr>
          <w:rFonts w:eastAsia="Calibri" w:cstheme="minorHAnsi"/>
          <w:sz w:val="22"/>
        </w:rPr>
        <w:t>. Standard Methods for the Examination of Water and Wastewater</w:t>
      </w:r>
      <w:r w:rsidR="00D408ED" w:rsidRPr="005A7B8C">
        <w:rPr>
          <w:rFonts w:eastAsia="Calibri" w:cstheme="minorHAnsi"/>
          <w:sz w:val="22"/>
        </w:rPr>
        <w:t>, 23rd Edition.</w:t>
      </w:r>
      <w:r w:rsidRPr="005A7B8C">
        <w:rPr>
          <w:rFonts w:eastAsia="Calibri" w:cstheme="minorHAnsi"/>
          <w:sz w:val="22"/>
        </w:rPr>
        <w:t xml:space="preserve"> Editors: </w:t>
      </w:r>
      <w:r w:rsidR="00A66D5F" w:rsidRPr="005A7B8C">
        <w:rPr>
          <w:rFonts w:eastAsia="Calibri" w:cstheme="minorHAnsi"/>
          <w:sz w:val="22"/>
        </w:rPr>
        <w:t>Baird, R.B</w:t>
      </w:r>
      <w:r w:rsidRPr="005A7B8C">
        <w:rPr>
          <w:rFonts w:eastAsia="Calibri" w:cstheme="minorHAnsi"/>
          <w:sz w:val="22"/>
        </w:rPr>
        <w:t xml:space="preserve">., </w:t>
      </w:r>
      <w:r w:rsidR="00A66D5F" w:rsidRPr="005A7B8C">
        <w:rPr>
          <w:rFonts w:eastAsia="Calibri" w:cstheme="minorHAnsi"/>
          <w:sz w:val="22"/>
        </w:rPr>
        <w:t>Eaton, A.D., and Rice, E.G</w:t>
      </w:r>
      <w:r w:rsidRPr="005A7B8C">
        <w:rPr>
          <w:rFonts w:eastAsia="Calibri" w:cstheme="minorHAnsi"/>
          <w:sz w:val="22"/>
        </w:rPr>
        <w:t>. American Public Health Assoc. Washington, DC.</w:t>
      </w:r>
    </w:p>
    <w:p w14:paraId="5C8C6B09" w14:textId="3EB95579" w:rsidR="00E176A0" w:rsidRPr="005A7B8C" w:rsidRDefault="00E176A0" w:rsidP="00007250">
      <w:pPr>
        <w:tabs>
          <w:tab w:val="left" w:pos="360"/>
          <w:tab w:val="left" w:pos="720"/>
        </w:tabs>
        <w:ind w:left="450" w:hanging="450"/>
        <w:rPr>
          <w:rFonts w:eastAsia="Calibri" w:cstheme="minorHAnsi"/>
          <w:sz w:val="22"/>
        </w:rPr>
      </w:pPr>
      <w:r w:rsidRPr="005A7B8C">
        <w:rPr>
          <w:rFonts w:eastAsia="Calibri" w:cstheme="minorHAnsi"/>
          <w:sz w:val="22"/>
        </w:rPr>
        <w:t xml:space="preserve">Arar, E. </w:t>
      </w:r>
      <w:proofErr w:type="gramStart"/>
      <w:r w:rsidRPr="005A7B8C">
        <w:rPr>
          <w:rFonts w:eastAsia="Calibri" w:cstheme="minorHAnsi"/>
          <w:sz w:val="22"/>
        </w:rPr>
        <w:t>J.</w:t>
      </w:r>
      <w:proofErr w:type="gramEnd"/>
      <w:r w:rsidRPr="005A7B8C">
        <w:rPr>
          <w:rFonts w:eastAsia="Calibri" w:cstheme="minorHAnsi"/>
          <w:sz w:val="22"/>
        </w:rPr>
        <w:t xml:space="preserve"> and G. B. Collins.1997.  In Vitro Determination of Chlorophyll</w:t>
      </w:r>
      <w:r w:rsidR="00007250" w:rsidRPr="005A7B8C">
        <w:rPr>
          <w:rFonts w:eastAsia="Calibri" w:cstheme="minorHAnsi"/>
          <w:sz w:val="22"/>
        </w:rPr>
        <w:t>-</w:t>
      </w:r>
      <w:r w:rsidRPr="005A7B8C">
        <w:rPr>
          <w:rFonts w:eastAsia="Calibri" w:cstheme="minorHAnsi"/>
          <w:sz w:val="22"/>
        </w:rPr>
        <w:t>a and Phaeophytin</w:t>
      </w:r>
      <w:r w:rsidR="00007250" w:rsidRPr="005A7B8C">
        <w:rPr>
          <w:rFonts w:eastAsia="Calibri" w:cstheme="minorHAnsi"/>
          <w:sz w:val="22"/>
        </w:rPr>
        <w:t>-</w:t>
      </w:r>
      <w:r w:rsidRPr="005A7B8C">
        <w:rPr>
          <w:rFonts w:eastAsia="Calibri" w:cstheme="minorHAnsi"/>
          <w:sz w:val="22"/>
        </w:rPr>
        <w:t>a in Marine and Freshwater Algae by Fluorescence.  National Exposure Research Laboratory. Office of Research and Development. US Environmental Protection Agency. Cincinnati, Ohio.</w:t>
      </w:r>
    </w:p>
    <w:p w14:paraId="5C71F136" w14:textId="5FF601DE" w:rsidR="00140060" w:rsidRPr="005A7B8C" w:rsidRDefault="00140060" w:rsidP="00007250">
      <w:pPr>
        <w:suppressAutoHyphens/>
        <w:ind w:left="450" w:hanging="450"/>
        <w:rPr>
          <w:rFonts w:eastAsia="Calibri" w:cstheme="minorHAnsi"/>
          <w:sz w:val="22"/>
        </w:rPr>
      </w:pPr>
      <w:r w:rsidRPr="005A7B8C">
        <w:rPr>
          <w:rFonts w:eastAsia="Calibri" w:cstheme="minorHAnsi"/>
          <w:sz w:val="22"/>
        </w:rPr>
        <w:t>MA DEP.  2012. CN 35.0- Percent Cover and Periphyton Collection Determinations</w:t>
      </w:r>
      <w:r w:rsidR="00007250" w:rsidRPr="005A7B8C">
        <w:rPr>
          <w:rFonts w:eastAsia="Calibri" w:cstheme="minorHAnsi"/>
          <w:sz w:val="22"/>
        </w:rPr>
        <w:t>. M</w:t>
      </w:r>
      <w:r w:rsidRPr="005A7B8C">
        <w:rPr>
          <w:rFonts w:eastAsia="Calibri" w:cstheme="minorHAnsi"/>
          <w:sz w:val="22"/>
        </w:rPr>
        <w:t>assachusetts Department of Environmental Protection, Division of Watershed Management, Worcester, MA.</w:t>
      </w:r>
    </w:p>
    <w:p w14:paraId="62199465" w14:textId="367CB2FE" w:rsidR="00E176A0" w:rsidRPr="005A7B8C" w:rsidRDefault="00E176A0" w:rsidP="00007250">
      <w:pPr>
        <w:suppressAutoHyphens/>
        <w:ind w:left="450" w:hanging="450"/>
        <w:rPr>
          <w:rFonts w:eastAsia="Calibri" w:cstheme="minorHAnsi"/>
          <w:sz w:val="22"/>
        </w:rPr>
      </w:pPr>
      <w:r w:rsidRPr="005A7B8C">
        <w:rPr>
          <w:rFonts w:eastAsia="Calibri" w:cstheme="minorHAnsi"/>
          <w:sz w:val="22"/>
        </w:rPr>
        <w:t xml:space="preserve">MA DEP. </w:t>
      </w:r>
      <w:r w:rsidR="00D2317B" w:rsidRPr="005A7B8C">
        <w:rPr>
          <w:rFonts w:eastAsia="Calibri" w:cstheme="minorHAnsi"/>
          <w:sz w:val="22"/>
        </w:rPr>
        <w:t>2009</w:t>
      </w:r>
      <w:r w:rsidRPr="005A7B8C">
        <w:rPr>
          <w:rFonts w:eastAsia="Calibri" w:cstheme="minorHAnsi"/>
          <w:sz w:val="22"/>
        </w:rPr>
        <w:t>. CN 1.</w:t>
      </w:r>
      <w:r w:rsidR="00D2317B" w:rsidRPr="005A7B8C">
        <w:rPr>
          <w:rFonts w:eastAsia="Calibri" w:cstheme="minorHAnsi"/>
          <w:sz w:val="22"/>
        </w:rPr>
        <w:t>21</w:t>
      </w:r>
      <w:r w:rsidRPr="005A7B8C">
        <w:rPr>
          <w:rFonts w:eastAsia="Calibri" w:cstheme="minorHAnsi"/>
          <w:sz w:val="22"/>
        </w:rPr>
        <w:t>-</w:t>
      </w:r>
      <w:r w:rsidR="00D2317B" w:rsidRPr="005A7B8C">
        <w:rPr>
          <w:rFonts w:eastAsia="Calibri" w:cstheme="minorHAnsi"/>
          <w:sz w:val="22"/>
        </w:rPr>
        <w:t>Sample Collection Techniques for Surface Water Quality Monitoring</w:t>
      </w:r>
      <w:r w:rsidRPr="005A7B8C">
        <w:rPr>
          <w:rFonts w:eastAsia="Calibri" w:cstheme="minorHAnsi"/>
          <w:sz w:val="22"/>
        </w:rPr>
        <w:t>. Massachusetts</w:t>
      </w:r>
      <w:r w:rsidR="00140060" w:rsidRPr="005A7B8C">
        <w:rPr>
          <w:rFonts w:eastAsia="Calibri" w:cstheme="minorHAnsi"/>
          <w:sz w:val="22"/>
        </w:rPr>
        <w:t xml:space="preserve"> </w:t>
      </w:r>
      <w:r w:rsidRPr="005A7B8C">
        <w:rPr>
          <w:rFonts w:eastAsia="Calibri" w:cstheme="minorHAnsi"/>
          <w:sz w:val="22"/>
        </w:rPr>
        <w:t>Department of Environmental Protection, Division of Watershed Management,</w:t>
      </w:r>
      <w:r w:rsidR="00140060" w:rsidRPr="005A7B8C">
        <w:rPr>
          <w:rFonts w:eastAsia="Calibri" w:cstheme="minorHAnsi"/>
          <w:sz w:val="22"/>
        </w:rPr>
        <w:t xml:space="preserve"> </w:t>
      </w:r>
      <w:r w:rsidRPr="005A7B8C">
        <w:rPr>
          <w:rFonts w:eastAsia="Calibri" w:cstheme="minorHAnsi"/>
          <w:sz w:val="22"/>
        </w:rPr>
        <w:t>Worcester, MA.</w:t>
      </w:r>
    </w:p>
    <w:p w14:paraId="0DA123B1" w14:textId="7D4757A2" w:rsidR="00E176A0" w:rsidRPr="005A7B8C" w:rsidRDefault="00E176A0" w:rsidP="00007250">
      <w:pPr>
        <w:suppressAutoHyphens/>
        <w:ind w:left="450" w:hanging="450"/>
        <w:rPr>
          <w:rFonts w:eastAsia="Calibri" w:cstheme="minorHAnsi"/>
          <w:sz w:val="22"/>
        </w:rPr>
      </w:pPr>
      <w:r w:rsidRPr="005A7B8C">
        <w:rPr>
          <w:rFonts w:eastAsia="Calibri" w:cstheme="minorHAnsi"/>
          <w:sz w:val="22"/>
        </w:rPr>
        <w:t>MA DEP. CN 5.0 Corrective Action Procedures SOP, 1999.  Massachusetts Department</w:t>
      </w:r>
      <w:r w:rsidR="001D5521" w:rsidRPr="005A7B8C">
        <w:rPr>
          <w:rFonts w:eastAsia="Calibri" w:cstheme="minorHAnsi"/>
          <w:sz w:val="22"/>
        </w:rPr>
        <w:t xml:space="preserve"> </w:t>
      </w:r>
      <w:r w:rsidRPr="005A7B8C">
        <w:rPr>
          <w:rFonts w:eastAsia="Calibri" w:cstheme="minorHAnsi"/>
          <w:sz w:val="22"/>
        </w:rPr>
        <w:t>of Environmental Protection, Division of Watershed Management, Worcester, MA.</w:t>
      </w:r>
    </w:p>
    <w:p w14:paraId="4C4CEA3D" w14:textId="529A7FA8" w:rsidR="00D128F6" w:rsidRPr="005A7B8C" w:rsidRDefault="00E176A0" w:rsidP="00007250">
      <w:pPr>
        <w:suppressAutoHyphens/>
        <w:ind w:left="450" w:hanging="450"/>
        <w:rPr>
          <w:rFonts w:eastAsia="Calibri" w:cstheme="minorHAnsi"/>
          <w:sz w:val="22"/>
        </w:rPr>
      </w:pPr>
      <w:r w:rsidRPr="005A7B8C">
        <w:rPr>
          <w:rFonts w:eastAsia="Calibri" w:cstheme="minorHAnsi"/>
          <w:sz w:val="22"/>
        </w:rPr>
        <w:t xml:space="preserve">MA DEP. CN </w:t>
      </w:r>
      <w:r w:rsidR="00837148" w:rsidRPr="005A7B8C">
        <w:rPr>
          <w:rFonts w:eastAsia="Calibri" w:cstheme="minorHAnsi"/>
          <w:sz w:val="22"/>
        </w:rPr>
        <w:t>0.035</w:t>
      </w:r>
      <w:r w:rsidR="00767960" w:rsidRPr="005A7B8C">
        <w:rPr>
          <w:rFonts w:eastAsia="Calibri" w:cstheme="minorHAnsi"/>
          <w:sz w:val="22"/>
        </w:rPr>
        <w:t xml:space="preserve"> Laboratory Safety at 8 New Bond location</w:t>
      </w:r>
      <w:r w:rsidRPr="005A7B8C">
        <w:rPr>
          <w:rFonts w:eastAsia="Calibri" w:cstheme="minorHAnsi"/>
          <w:sz w:val="22"/>
        </w:rPr>
        <w:t xml:space="preserve">, </w:t>
      </w:r>
      <w:r w:rsidR="00767960" w:rsidRPr="005A7B8C">
        <w:rPr>
          <w:rFonts w:eastAsia="Calibri" w:cstheme="minorHAnsi"/>
          <w:sz w:val="22"/>
        </w:rPr>
        <w:t>2015</w:t>
      </w:r>
      <w:r w:rsidRPr="005A7B8C">
        <w:rPr>
          <w:rFonts w:eastAsia="Calibri" w:cstheme="minorHAnsi"/>
          <w:sz w:val="22"/>
        </w:rPr>
        <w:t>.  Massachusetts</w:t>
      </w:r>
      <w:r w:rsidR="001D5521" w:rsidRPr="005A7B8C">
        <w:rPr>
          <w:rFonts w:eastAsia="Calibri" w:cstheme="minorHAnsi"/>
          <w:sz w:val="22"/>
        </w:rPr>
        <w:t xml:space="preserve"> </w:t>
      </w:r>
      <w:r w:rsidRPr="005A7B8C">
        <w:rPr>
          <w:rFonts w:eastAsia="Calibri" w:cstheme="minorHAnsi"/>
          <w:sz w:val="22"/>
        </w:rPr>
        <w:t>Department of Environmental Protection, Division of Watershed Management,</w:t>
      </w:r>
      <w:r w:rsidR="001D5521" w:rsidRPr="005A7B8C">
        <w:rPr>
          <w:rFonts w:eastAsia="Calibri" w:cstheme="minorHAnsi"/>
          <w:sz w:val="22"/>
        </w:rPr>
        <w:t xml:space="preserve"> </w:t>
      </w:r>
      <w:r w:rsidRPr="005A7B8C">
        <w:rPr>
          <w:rFonts w:eastAsia="Calibri" w:cstheme="minorHAnsi"/>
          <w:sz w:val="22"/>
        </w:rPr>
        <w:t>Worcester, MA.</w:t>
      </w:r>
    </w:p>
    <w:p w14:paraId="38C1F859" w14:textId="4DDF868B" w:rsidR="009F4418" w:rsidRPr="005A7B8C" w:rsidRDefault="00D128F6" w:rsidP="00007250">
      <w:pPr>
        <w:tabs>
          <w:tab w:val="left" w:pos="360"/>
          <w:tab w:val="left" w:pos="720"/>
        </w:tabs>
        <w:ind w:left="450" w:hanging="450"/>
        <w:rPr>
          <w:rFonts w:eastAsia="Calibri" w:cstheme="minorHAnsi"/>
          <w:sz w:val="22"/>
        </w:rPr>
      </w:pPr>
      <w:r w:rsidRPr="005A7B8C">
        <w:rPr>
          <w:rFonts w:eastAsia="Calibri" w:cstheme="minorHAnsi"/>
          <w:sz w:val="22"/>
        </w:rPr>
        <w:t xml:space="preserve">Turner Designs, Inc. </w:t>
      </w:r>
      <w:r w:rsidR="00083D1F" w:rsidRPr="005A7B8C">
        <w:rPr>
          <w:rFonts w:eastAsia="Calibri" w:cstheme="minorHAnsi"/>
          <w:sz w:val="22"/>
        </w:rPr>
        <w:t>2010</w:t>
      </w:r>
      <w:r w:rsidRPr="005A7B8C">
        <w:rPr>
          <w:rFonts w:eastAsia="Calibri" w:cstheme="minorHAnsi"/>
          <w:sz w:val="22"/>
        </w:rPr>
        <w:t>. Trilogy Laboratory Fluorometer User’s Manual. Sunnyvale, CA. ii + 38 p.</w:t>
      </w:r>
    </w:p>
    <w:p w14:paraId="43C745D3" w14:textId="345B39FD" w:rsidR="00083D1F" w:rsidRPr="005A7B8C" w:rsidRDefault="008E2C98" w:rsidP="00007250">
      <w:pPr>
        <w:tabs>
          <w:tab w:val="left" w:pos="360"/>
          <w:tab w:val="left" w:pos="720"/>
        </w:tabs>
        <w:ind w:left="450" w:hanging="450"/>
        <w:rPr>
          <w:rFonts w:eastAsia="Calibri" w:cstheme="minorHAnsi"/>
          <w:sz w:val="22"/>
        </w:rPr>
      </w:pPr>
      <w:r w:rsidRPr="005A7B8C">
        <w:rPr>
          <w:rFonts w:eastAsia="Calibri" w:cstheme="minorHAnsi"/>
          <w:sz w:val="22"/>
        </w:rPr>
        <w:t>Univ of Maryland. 2019. SOP Fluorometric Determination of Chlorophyll a in Waters and Sediments of Fresh/Estuarine Coastal Areas. Center for Environmental Science. Chesapeake Biological Laboratory. Solomons, MD.</w:t>
      </w:r>
    </w:p>
    <w:p w14:paraId="0C8FE7CE" w14:textId="15DE1385" w:rsidR="009F4418" w:rsidRPr="005A7B8C" w:rsidRDefault="009F4418" w:rsidP="00007250">
      <w:pPr>
        <w:ind w:left="450" w:hanging="450"/>
        <w:rPr>
          <w:rFonts w:eastAsia="Calibri" w:cstheme="minorHAnsi"/>
          <w:sz w:val="22"/>
        </w:rPr>
      </w:pPr>
      <w:r w:rsidRPr="005A7B8C">
        <w:rPr>
          <w:rFonts w:eastAsia="Calibri" w:cstheme="minorHAnsi"/>
          <w:sz w:val="22"/>
        </w:rPr>
        <w:t xml:space="preserve">Weber, C. I., Fay, L. A., Collins, D. E., </w:t>
      </w:r>
      <w:proofErr w:type="spellStart"/>
      <w:r w:rsidRPr="005A7B8C">
        <w:rPr>
          <w:rFonts w:eastAsia="Calibri" w:cstheme="minorHAnsi"/>
          <w:sz w:val="22"/>
        </w:rPr>
        <w:t>Rathke</w:t>
      </w:r>
      <w:proofErr w:type="spellEnd"/>
      <w:r w:rsidRPr="005A7B8C">
        <w:rPr>
          <w:rFonts w:eastAsia="Calibri" w:cstheme="minorHAnsi"/>
          <w:sz w:val="22"/>
        </w:rPr>
        <w:t>, D.E.</w:t>
      </w:r>
      <w:r w:rsidR="00083D1F" w:rsidRPr="005A7B8C">
        <w:rPr>
          <w:rFonts w:eastAsia="Calibri" w:cstheme="minorHAnsi"/>
          <w:sz w:val="22"/>
        </w:rPr>
        <w:t xml:space="preserve">, </w:t>
      </w:r>
      <w:r w:rsidRPr="005A7B8C">
        <w:rPr>
          <w:rFonts w:eastAsia="Calibri" w:cstheme="minorHAnsi"/>
          <w:sz w:val="22"/>
        </w:rPr>
        <w:t>and J. Tobin.  1986.  A Review of Methods for the Analysis of Chlorophyll in Periphyton and Plankton of  Marine and Freshwater Systems.  Ohio Sea Grant Program, Ohio State University. Grant No. NA84AA-D-00079, 1986, 54 pp.</w:t>
      </w:r>
    </w:p>
    <w:p w14:paraId="41004F19" w14:textId="50F13612" w:rsidR="00E176A0" w:rsidRPr="005A7B8C" w:rsidRDefault="00E176A0" w:rsidP="00007250">
      <w:pPr>
        <w:ind w:left="450" w:hanging="450"/>
        <w:rPr>
          <w:rFonts w:eastAsia="Calibri" w:cstheme="minorHAnsi"/>
          <w:sz w:val="22"/>
        </w:rPr>
      </w:pPr>
      <w:r w:rsidRPr="005A7B8C">
        <w:rPr>
          <w:rFonts w:eastAsia="Calibri" w:cstheme="minorHAnsi"/>
          <w:sz w:val="22"/>
        </w:rPr>
        <w:t>Weber, C. 1973. Biological Field and Laboratory Methods for Measuring the Quality of Surface Waters and Effluents.  US Environmental Protection Agency.  Office of Research and Development.  Cincinnati, Ohio.</w:t>
      </w:r>
    </w:p>
    <w:p w14:paraId="7B04FA47" w14:textId="2C77A844" w:rsidR="00E176A0" w:rsidRPr="005A7B8C" w:rsidRDefault="00E176A0" w:rsidP="00EB0CA2">
      <w:pPr>
        <w:ind w:left="450" w:hanging="450"/>
        <w:rPr>
          <w:rFonts w:eastAsia="Calibri" w:cstheme="minorHAnsi"/>
          <w:sz w:val="22"/>
        </w:rPr>
      </w:pPr>
      <w:proofErr w:type="spellStart"/>
      <w:r w:rsidRPr="005A7B8C">
        <w:rPr>
          <w:rFonts w:eastAsia="Calibri" w:cstheme="minorHAnsi"/>
          <w:sz w:val="22"/>
        </w:rPr>
        <w:t>Welschmeyer</w:t>
      </w:r>
      <w:proofErr w:type="spellEnd"/>
      <w:r w:rsidRPr="005A7B8C">
        <w:rPr>
          <w:rFonts w:eastAsia="Calibri" w:cstheme="minorHAnsi"/>
          <w:sz w:val="22"/>
        </w:rPr>
        <w:t>, N. A. 1994. Fluorometric analysis of chlorophyll a in the presence of chlorophyll b and phaeopigments. Limnology and Oceanography.  39:1985-1992.</w:t>
      </w:r>
    </w:p>
    <w:p w14:paraId="25AC6FF8" w14:textId="491BEC02" w:rsidR="00602899" w:rsidRPr="005A7B8C" w:rsidRDefault="00E176A0" w:rsidP="005A7B8C">
      <w:pPr>
        <w:pStyle w:val="Footer"/>
        <w:numPr>
          <w:ilvl w:val="0"/>
          <w:numId w:val="4"/>
        </w:numPr>
        <w:tabs>
          <w:tab w:val="clear" w:pos="4320"/>
          <w:tab w:val="clear" w:pos="8640"/>
        </w:tabs>
        <w:rPr>
          <w:rFonts w:asciiTheme="minorHAnsi" w:eastAsia="Calibri" w:hAnsiTheme="minorHAnsi" w:cstheme="minorHAnsi"/>
          <w:sz w:val="28"/>
          <w:szCs w:val="24"/>
        </w:rPr>
      </w:pPr>
      <w:r w:rsidRPr="005A7B8C">
        <w:rPr>
          <w:rFonts w:asciiTheme="minorHAnsi" w:eastAsia="Calibri" w:hAnsiTheme="minorHAnsi" w:cstheme="minorHAnsi"/>
          <w:sz w:val="28"/>
          <w:szCs w:val="24"/>
        </w:rPr>
        <w:t>DEFINITIONS/ACRONYMS</w:t>
      </w:r>
    </w:p>
    <w:p w14:paraId="70041DDD" w14:textId="04DB4852" w:rsidR="00E176A0" w:rsidRPr="005A7B8C" w:rsidRDefault="005A7B8C" w:rsidP="00602899">
      <w:pPr>
        <w:pStyle w:val="Header"/>
        <w:tabs>
          <w:tab w:val="clear" w:pos="4320"/>
          <w:tab w:val="clear" w:pos="8640"/>
        </w:tabs>
        <w:rPr>
          <w:rFonts w:asciiTheme="minorHAnsi" w:eastAsia="Calibri" w:hAnsiTheme="minorHAnsi" w:cstheme="minorHAnsi"/>
          <w:sz w:val="22"/>
        </w:rPr>
      </w:pPr>
      <w:r>
        <w:rPr>
          <w:rFonts w:asciiTheme="minorHAnsi" w:eastAsia="Calibri" w:hAnsiTheme="minorHAnsi" w:cstheme="minorHAnsi"/>
          <w:sz w:val="22"/>
        </w:rPr>
        <w:t>P</w:t>
      </w:r>
      <w:r w:rsidR="00E176A0" w:rsidRPr="005A7B8C">
        <w:rPr>
          <w:rFonts w:asciiTheme="minorHAnsi" w:eastAsia="Calibri" w:hAnsiTheme="minorHAnsi" w:cstheme="minorHAnsi"/>
          <w:sz w:val="22"/>
        </w:rPr>
        <w:t xml:space="preserve">hytoplankton-algae that is not attached and is usually semi-buoyant so that it floats within the water </w:t>
      </w:r>
      <w:proofErr w:type="gramStart"/>
      <w:r w:rsidR="00E176A0" w:rsidRPr="005A7B8C">
        <w:rPr>
          <w:rFonts w:asciiTheme="minorHAnsi" w:eastAsia="Calibri" w:hAnsiTheme="minorHAnsi" w:cstheme="minorHAnsi"/>
          <w:sz w:val="22"/>
        </w:rPr>
        <w:t>column</w:t>
      </w:r>
      <w:proofErr w:type="gramEnd"/>
      <w:r w:rsidR="00E176A0" w:rsidRPr="005A7B8C">
        <w:rPr>
          <w:rFonts w:asciiTheme="minorHAnsi" w:eastAsia="Calibri" w:hAnsiTheme="minorHAnsi" w:cstheme="minorHAnsi"/>
          <w:sz w:val="22"/>
        </w:rPr>
        <w:t xml:space="preserve"> </w:t>
      </w:r>
    </w:p>
    <w:p w14:paraId="4AEBD2F8" w14:textId="0C235CF6" w:rsidR="00E176A0" w:rsidRPr="005A7B8C" w:rsidRDefault="005A7B8C" w:rsidP="00602899">
      <w:pPr>
        <w:rPr>
          <w:rFonts w:eastAsia="Calibri" w:cstheme="minorHAnsi"/>
          <w:sz w:val="22"/>
        </w:rPr>
      </w:pPr>
      <w:r>
        <w:rPr>
          <w:rFonts w:eastAsia="Calibri" w:cstheme="minorHAnsi"/>
          <w:sz w:val="22"/>
        </w:rPr>
        <w:t>P</w:t>
      </w:r>
      <w:r w:rsidR="00E176A0" w:rsidRPr="005A7B8C">
        <w:rPr>
          <w:rFonts w:eastAsia="Calibri" w:cstheme="minorHAnsi"/>
          <w:sz w:val="22"/>
        </w:rPr>
        <w:t xml:space="preserve">eriphyton-attached </w:t>
      </w:r>
      <w:proofErr w:type="gramStart"/>
      <w:r w:rsidR="00E176A0" w:rsidRPr="005A7B8C">
        <w:rPr>
          <w:rFonts w:eastAsia="Calibri" w:cstheme="minorHAnsi"/>
          <w:sz w:val="22"/>
        </w:rPr>
        <w:t>algae</w:t>
      </w:r>
      <w:proofErr w:type="gramEnd"/>
    </w:p>
    <w:p w14:paraId="51B60AC1" w14:textId="76864907" w:rsidR="00E176A0" w:rsidRPr="005A7B8C" w:rsidRDefault="005A7B8C" w:rsidP="00602899">
      <w:pPr>
        <w:pStyle w:val="Header"/>
        <w:tabs>
          <w:tab w:val="clear" w:pos="4320"/>
          <w:tab w:val="clear" w:pos="8640"/>
        </w:tabs>
        <w:rPr>
          <w:rFonts w:asciiTheme="minorHAnsi" w:eastAsia="Calibri" w:hAnsiTheme="minorHAnsi" w:cstheme="minorHAnsi"/>
          <w:sz w:val="22"/>
        </w:rPr>
      </w:pPr>
      <w:r>
        <w:rPr>
          <w:rFonts w:asciiTheme="minorHAnsi" w:eastAsia="Calibri" w:hAnsiTheme="minorHAnsi" w:cstheme="minorHAnsi"/>
          <w:sz w:val="22"/>
        </w:rPr>
        <w:t>P</w:t>
      </w:r>
      <w:r w:rsidR="00E176A0" w:rsidRPr="005A7B8C">
        <w:rPr>
          <w:rFonts w:asciiTheme="minorHAnsi" w:eastAsia="Calibri" w:hAnsiTheme="minorHAnsi" w:cstheme="minorHAnsi"/>
          <w:sz w:val="22"/>
        </w:rPr>
        <w:t xml:space="preserve">haeopigments-breakdown pigments from chlorophyll a </w:t>
      </w:r>
    </w:p>
    <w:p w14:paraId="44F69B9A" w14:textId="544570AA" w:rsidR="003E7F32" w:rsidRPr="005A7B8C" w:rsidRDefault="00E176A0" w:rsidP="00F83BE5">
      <w:pPr>
        <w:rPr>
          <w:rFonts w:eastAsia="Calibri" w:cstheme="minorHAnsi"/>
          <w:sz w:val="22"/>
        </w:rPr>
      </w:pPr>
      <w:r w:rsidRPr="005A7B8C">
        <w:rPr>
          <w:rFonts w:eastAsia="Calibri" w:cstheme="minorHAnsi"/>
          <w:sz w:val="22"/>
        </w:rPr>
        <w:t>HPLC-high pressure liquid chromatography (grade of acetone)</w:t>
      </w:r>
    </w:p>
    <w:sectPr w:rsidR="003E7F32" w:rsidRPr="005A7B8C" w:rsidSect="008636DF">
      <w:headerReference w:type="even" r:id="rId15"/>
      <w:headerReference w:type="default" r:id="rId16"/>
      <w:footerReference w:type="even" r:id="rId17"/>
      <w:footerReference w:type="default" r:id="rId18"/>
      <w:headerReference w:type="first" r:id="rId19"/>
      <w:footerReference w:type="first" r:id="rId2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17FC2" w14:textId="77777777" w:rsidR="00A414BE" w:rsidRDefault="00A414BE">
      <w:r>
        <w:separator/>
      </w:r>
    </w:p>
  </w:endnote>
  <w:endnote w:type="continuationSeparator" w:id="0">
    <w:p w14:paraId="567E43B7" w14:textId="77777777" w:rsidR="00A414BE" w:rsidRDefault="00A414BE">
      <w:r>
        <w:continuationSeparator/>
      </w:r>
    </w:p>
  </w:endnote>
  <w:endnote w:type="continuationNotice" w:id="1">
    <w:p w14:paraId="13A662B6" w14:textId="77777777" w:rsidR="00A414BE" w:rsidRDefault="00A41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3B7FCDE5" w:rsidR="00E40ABB" w:rsidRDefault="00E4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788E">
      <w:rPr>
        <w:rStyle w:val="PageNumber"/>
        <w:noProof/>
      </w:rPr>
      <w:t>2</w:t>
    </w:r>
    <w:r>
      <w:rPr>
        <w:rStyle w:val="PageNumber"/>
      </w:rPr>
      <w:fldChar w:fldCharType="end"/>
    </w:r>
  </w:p>
  <w:p w14:paraId="2613E9C1" w14:textId="77777777" w:rsidR="00E40ABB" w:rsidRDefault="00E40A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4"/>
      </w:rPr>
      <w:id w:val="1193335293"/>
      <w:docPartObj>
        <w:docPartGallery w:val="Page Numbers (Bottom of Page)"/>
        <w:docPartUnique/>
      </w:docPartObj>
    </w:sdtPr>
    <w:sdtEndPr>
      <w:rPr>
        <w:color w:val="7F7F7F" w:themeColor="background1" w:themeShade="7F"/>
        <w:spacing w:val="60"/>
      </w:rPr>
    </w:sdtEndPr>
    <w:sdtContent>
      <w:p w14:paraId="6F8BD81B" w14:textId="3812D02D" w:rsidR="00E40ABB" w:rsidRPr="0008456F" w:rsidRDefault="000553EE" w:rsidP="008636DF">
        <w:pPr>
          <w:pStyle w:val="Footer"/>
          <w:pBdr>
            <w:top w:val="single" w:sz="4" w:space="1" w:color="D9D9D9" w:themeColor="background1" w:themeShade="D9"/>
          </w:pBdr>
          <w:jc w:val="right"/>
          <w:rPr>
            <w:rFonts w:asciiTheme="minorHAnsi" w:hAnsiTheme="minorHAnsi" w:cstheme="minorHAnsi"/>
            <w:sz w:val="18"/>
            <w:szCs w:val="14"/>
          </w:rPr>
        </w:pPr>
        <w:r w:rsidRPr="00E86BDE">
          <w:rPr>
            <w:rFonts w:asciiTheme="minorHAnsi" w:hAnsiTheme="minorHAnsi" w:cstheme="minorHAnsi"/>
            <w:sz w:val="16"/>
            <w:szCs w:val="12"/>
          </w:rPr>
          <w:t xml:space="preserve"> CN </w:t>
        </w:r>
        <w:r w:rsidR="002F4E4B" w:rsidRPr="00E86BDE">
          <w:rPr>
            <w:rFonts w:asciiTheme="minorHAnsi" w:hAnsiTheme="minorHAnsi" w:cstheme="minorHAnsi"/>
            <w:sz w:val="16"/>
            <w:szCs w:val="12"/>
          </w:rPr>
          <w:t xml:space="preserve">003.42 - </w:t>
        </w:r>
        <w:r w:rsidRPr="00E86BDE">
          <w:rPr>
            <w:rFonts w:asciiTheme="minorHAnsi" w:hAnsiTheme="minorHAnsi" w:cstheme="minorHAnsi"/>
            <w:sz w:val="16"/>
            <w:szCs w:val="12"/>
          </w:rPr>
          <w:t xml:space="preserve"> SOP Chlorophyll Analysis (updated </w:t>
        </w:r>
        <w:r w:rsidR="00384DC8" w:rsidRPr="00E86BDE">
          <w:rPr>
            <w:rFonts w:asciiTheme="minorHAnsi" w:hAnsiTheme="minorHAnsi" w:cstheme="minorHAnsi"/>
            <w:sz w:val="16"/>
            <w:szCs w:val="12"/>
          </w:rPr>
          <w:t>5-12-23</w:t>
        </w:r>
        <w:r w:rsidR="0008456F" w:rsidRPr="00E86BDE">
          <w:rPr>
            <w:rFonts w:asciiTheme="minorHAnsi" w:hAnsiTheme="minorHAnsi" w:cstheme="minorHAnsi"/>
            <w:sz w:val="16"/>
            <w:szCs w:val="12"/>
          </w:rPr>
          <w:t>)</w:t>
        </w:r>
        <w:r w:rsidR="0008456F" w:rsidRPr="0008456F">
          <w:rPr>
            <w:rFonts w:asciiTheme="minorHAnsi" w:hAnsiTheme="minorHAnsi" w:cstheme="minorHAnsi"/>
            <w:sz w:val="18"/>
            <w:szCs w:val="14"/>
          </w:rPr>
          <w:t xml:space="preserve">   </w:t>
        </w:r>
        <w:r w:rsidRPr="0008456F">
          <w:rPr>
            <w:rFonts w:asciiTheme="minorHAnsi" w:hAnsiTheme="minorHAnsi" w:cstheme="minorHAnsi"/>
            <w:sz w:val="18"/>
            <w:szCs w:val="14"/>
          </w:rPr>
          <w:t xml:space="preserve"> </w:t>
        </w:r>
        <w:r w:rsidR="0096788E" w:rsidRPr="0008456F">
          <w:rPr>
            <w:rFonts w:asciiTheme="minorHAnsi" w:hAnsiTheme="minorHAnsi" w:cstheme="minorHAnsi"/>
            <w:sz w:val="18"/>
            <w:szCs w:val="14"/>
          </w:rPr>
          <w:fldChar w:fldCharType="begin"/>
        </w:r>
        <w:r w:rsidR="0096788E" w:rsidRPr="0008456F">
          <w:rPr>
            <w:rFonts w:asciiTheme="minorHAnsi" w:hAnsiTheme="minorHAnsi" w:cstheme="minorHAnsi"/>
            <w:sz w:val="18"/>
            <w:szCs w:val="14"/>
          </w:rPr>
          <w:instrText xml:space="preserve"> PAGE   \* MERGEFORMAT </w:instrText>
        </w:r>
        <w:r w:rsidR="0096788E" w:rsidRPr="0008456F">
          <w:rPr>
            <w:rFonts w:asciiTheme="minorHAnsi" w:hAnsiTheme="minorHAnsi" w:cstheme="minorHAnsi"/>
            <w:sz w:val="18"/>
            <w:szCs w:val="14"/>
          </w:rPr>
          <w:fldChar w:fldCharType="separate"/>
        </w:r>
        <w:r w:rsidR="0096788E" w:rsidRPr="0008456F">
          <w:rPr>
            <w:rFonts w:asciiTheme="minorHAnsi" w:hAnsiTheme="minorHAnsi" w:cstheme="minorHAnsi"/>
            <w:noProof/>
            <w:sz w:val="18"/>
            <w:szCs w:val="14"/>
          </w:rPr>
          <w:t>2</w:t>
        </w:r>
        <w:r w:rsidR="0096788E" w:rsidRPr="0008456F">
          <w:rPr>
            <w:rFonts w:asciiTheme="minorHAnsi" w:hAnsiTheme="minorHAnsi" w:cstheme="minorHAnsi"/>
            <w:noProof/>
            <w:sz w:val="18"/>
            <w:szCs w:val="14"/>
          </w:rPr>
          <w:fldChar w:fldCharType="end"/>
        </w:r>
        <w:r w:rsidR="0096788E" w:rsidRPr="0008456F">
          <w:rPr>
            <w:rFonts w:asciiTheme="minorHAnsi" w:hAnsiTheme="minorHAnsi" w:cstheme="minorHAnsi"/>
            <w:sz w:val="18"/>
            <w:szCs w:val="14"/>
          </w:rPr>
          <w:t xml:space="preserve"> | </w:t>
        </w:r>
        <w:r w:rsidR="0096788E" w:rsidRPr="0008456F">
          <w:rPr>
            <w:rFonts w:asciiTheme="minorHAnsi" w:hAnsiTheme="minorHAnsi" w:cstheme="minorHAnsi"/>
            <w:color w:val="7F7F7F" w:themeColor="background1" w:themeShade="7F"/>
            <w:spacing w:val="60"/>
            <w:sz w:val="18"/>
            <w:szCs w:val="14"/>
          </w:rPr>
          <w:t>Page</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724F" w14:textId="77777777" w:rsidR="00E86BDE" w:rsidRDefault="00E86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4850E" w14:textId="77777777" w:rsidR="00A414BE" w:rsidRDefault="00A414BE">
      <w:r>
        <w:separator/>
      </w:r>
    </w:p>
  </w:footnote>
  <w:footnote w:type="continuationSeparator" w:id="0">
    <w:p w14:paraId="695BAAC1" w14:textId="77777777" w:rsidR="00A414BE" w:rsidRDefault="00A414BE">
      <w:r>
        <w:continuationSeparator/>
      </w:r>
    </w:p>
  </w:footnote>
  <w:footnote w:type="continuationNotice" w:id="1">
    <w:p w14:paraId="6C521C8E" w14:textId="77777777" w:rsidR="00A414BE" w:rsidRDefault="00A414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844F8" w14:textId="77777777" w:rsidR="00E86BDE" w:rsidRDefault="00E86B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5EAC" w14:textId="77777777" w:rsidR="00E86BDE" w:rsidRDefault="00E86B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A527" w14:textId="77777777" w:rsidR="00E86BDE" w:rsidRDefault="00E86B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83686"/>
    <w:multiLevelType w:val="multilevel"/>
    <w:tmpl w:val="7ED07BBE"/>
    <w:numStyleLink w:val="WPPList"/>
  </w:abstractNum>
  <w:abstractNum w:abstractNumId="1" w15:restartNumberingAfterBreak="0">
    <w:nsid w:val="1A990A47"/>
    <w:multiLevelType w:val="multilevel"/>
    <w:tmpl w:val="7ED07BBE"/>
    <w:styleLink w:val="WPPList"/>
    <w:lvl w:ilvl="0">
      <w:start w:val="1"/>
      <w:numFmt w:val="decimal"/>
      <w:isLgl/>
      <w:lvlText w:val="%1.0"/>
      <w:lvlJc w:val="left"/>
      <w:pPr>
        <w:tabs>
          <w:tab w:val="num" w:pos="720"/>
        </w:tabs>
        <w:ind w:left="720" w:hanging="720"/>
      </w:pPr>
      <w:rPr>
        <w:rFonts w:ascii="Calibri" w:hAnsi="Calibri" w:hint="default"/>
        <w:sz w:val="22"/>
      </w:rPr>
    </w:lvl>
    <w:lvl w:ilvl="1">
      <w:start w:val="1"/>
      <w:numFmt w:val="lowerLetter"/>
      <w:isLgl/>
      <w:lvlText w:val="%2.%1"/>
      <w:lvlJc w:val="left"/>
      <w:pPr>
        <w:tabs>
          <w:tab w:val="num" w:pos="1440"/>
        </w:tabs>
        <w:ind w:left="1440" w:hanging="720"/>
      </w:pPr>
      <w:rPr>
        <w:rFonts w:ascii="Calibri" w:hAnsi="Calibri" w:hint="default"/>
      </w:rPr>
    </w:lvl>
    <w:lvl w:ilvl="2">
      <w:start w:val="1"/>
      <w:numFmt w:val="none"/>
      <w:isLgl/>
      <w:lvlText w:val="1.%1.%2"/>
      <w:lvlJc w:val="right"/>
      <w:pPr>
        <w:tabs>
          <w:tab w:val="num" w:pos="2304"/>
        </w:tabs>
        <w:ind w:left="2304" w:hanging="144"/>
      </w:pPr>
      <w:rPr>
        <w:rFonts w:ascii="Calibri" w:hAnsi="Calibri" w:hint="default"/>
      </w:rPr>
    </w:lvl>
    <w:lvl w:ilvl="3">
      <w:start w:val="1"/>
      <w:numFmt w:val="none"/>
      <w:isLgl/>
      <w:lvlText w:val="1.1.1.1"/>
      <w:lvlJc w:val="left"/>
      <w:pPr>
        <w:tabs>
          <w:tab w:val="num" w:pos="3816"/>
        </w:tabs>
        <w:ind w:left="3816" w:hanging="1296"/>
      </w:pPr>
      <w:rPr>
        <w:rFonts w:ascii="Calibri" w:hAnsi="Calibri" w:hint="default"/>
      </w:rPr>
    </w:lvl>
    <w:lvl w:ilvl="4">
      <w:start w:val="1"/>
      <w:numFmt w:val="lowerLetter"/>
      <w:lvlText w:val="%5."/>
      <w:lvlJc w:val="left"/>
      <w:pPr>
        <w:ind w:left="720" w:firstLine="2520"/>
      </w:pPr>
      <w:rPr>
        <w:rFonts w:hint="default"/>
      </w:rPr>
    </w:lvl>
    <w:lvl w:ilvl="5">
      <w:start w:val="1"/>
      <w:numFmt w:val="lowerRoman"/>
      <w:lvlText w:val="%6."/>
      <w:lvlJc w:val="right"/>
      <w:pPr>
        <w:ind w:left="0" w:firstLine="414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6595E4E"/>
    <w:multiLevelType w:val="hybridMultilevel"/>
    <w:tmpl w:val="3EAC9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D804DB"/>
    <w:multiLevelType w:val="multilevel"/>
    <w:tmpl w:val="2B000C9E"/>
    <w:lvl w:ilvl="0">
      <w:start w:val="1"/>
      <w:numFmt w:val="decimal"/>
      <w:lvlText w:val="%1."/>
      <w:lvlJc w:val="left"/>
      <w:pPr>
        <w:tabs>
          <w:tab w:val="num" w:pos="720"/>
        </w:tabs>
        <w:ind w:left="720" w:hanging="360"/>
      </w:pPr>
      <w:rPr>
        <w:rFonts w:hint="default"/>
        <w:b w:val="0"/>
        <w:i w:val="0"/>
        <w:iCs/>
      </w:rPr>
    </w:lvl>
    <w:lvl w:ilv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260"/>
        </w:tabs>
        <w:ind w:left="1260" w:hanging="90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A0C409A"/>
    <w:multiLevelType w:val="hybridMultilevel"/>
    <w:tmpl w:val="AF4A158A"/>
    <w:lvl w:ilvl="0" w:tplc="CB4CB5D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D00C6"/>
    <w:multiLevelType w:val="hybridMultilevel"/>
    <w:tmpl w:val="0C8EFC0C"/>
    <w:lvl w:ilvl="0" w:tplc="E9B0BBC6">
      <w:start w:val="11"/>
      <w:numFmt w:val="decimal"/>
      <w:pStyle w:val="WPPSectionHead"/>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656ACB"/>
    <w:multiLevelType w:val="hybridMultilevel"/>
    <w:tmpl w:val="68B42CE8"/>
    <w:lvl w:ilvl="0" w:tplc="CB4CB5D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0D1ECB"/>
    <w:multiLevelType w:val="hybridMultilevel"/>
    <w:tmpl w:val="AABCA104"/>
    <w:lvl w:ilvl="0" w:tplc="15722A28">
      <w:start w:val="1"/>
      <w:numFmt w:val="decimal"/>
      <w:lvlText w:val="%1.0"/>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34A60F5"/>
    <w:multiLevelType w:val="hybridMultilevel"/>
    <w:tmpl w:val="ABE294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411C0E"/>
    <w:multiLevelType w:val="hybridMultilevel"/>
    <w:tmpl w:val="11403F6C"/>
    <w:lvl w:ilvl="0" w:tplc="9E128AD4">
      <w:start w:val="1"/>
      <w:numFmt w:val="decimal"/>
      <w:lvlText w:val="%1."/>
      <w:lvlJc w:val="left"/>
      <w:pPr>
        <w:ind w:left="720" w:hanging="360"/>
      </w:pPr>
    </w:lvl>
    <w:lvl w:ilvl="1" w:tplc="64F0E556">
      <w:start w:val="1"/>
      <w:numFmt w:val="lowerLetter"/>
      <w:lvlText w:val="%2."/>
      <w:lvlJc w:val="left"/>
      <w:pPr>
        <w:ind w:left="1440" w:hanging="360"/>
      </w:pPr>
    </w:lvl>
    <w:lvl w:ilvl="2" w:tplc="D3726A02">
      <w:start w:val="1"/>
      <w:numFmt w:val="lowerRoman"/>
      <w:lvlText w:val="%3."/>
      <w:lvlJc w:val="right"/>
      <w:pPr>
        <w:ind w:left="2160" w:hanging="180"/>
      </w:pPr>
    </w:lvl>
    <w:lvl w:ilvl="3" w:tplc="393E88E2">
      <w:start w:val="1"/>
      <w:numFmt w:val="decimal"/>
      <w:lvlText w:val="%4."/>
      <w:lvlJc w:val="left"/>
      <w:pPr>
        <w:ind w:left="2880" w:hanging="360"/>
      </w:pPr>
    </w:lvl>
    <w:lvl w:ilvl="4" w:tplc="E88AB1FE">
      <w:start w:val="1"/>
      <w:numFmt w:val="lowerLetter"/>
      <w:lvlText w:val="%5."/>
      <w:lvlJc w:val="left"/>
      <w:pPr>
        <w:ind w:left="3600" w:hanging="360"/>
      </w:pPr>
    </w:lvl>
    <w:lvl w:ilvl="5" w:tplc="FB129F02">
      <w:start w:val="1"/>
      <w:numFmt w:val="lowerRoman"/>
      <w:lvlText w:val="%6."/>
      <w:lvlJc w:val="right"/>
      <w:pPr>
        <w:ind w:left="4320" w:hanging="180"/>
      </w:pPr>
    </w:lvl>
    <w:lvl w:ilvl="6" w:tplc="A07E6802">
      <w:start w:val="1"/>
      <w:numFmt w:val="decimal"/>
      <w:lvlText w:val="%7."/>
      <w:lvlJc w:val="left"/>
      <w:pPr>
        <w:ind w:left="5040" w:hanging="360"/>
      </w:pPr>
    </w:lvl>
    <w:lvl w:ilvl="7" w:tplc="8C5E9422">
      <w:start w:val="1"/>
      <w:numFmt w:val="lowerLetter"/>
      <w:lvlText w:val="%8."/>
      <w:lvlJc w:val="left"/>
      <w:pPr>
        <w:ind w:left="5760" w:hanging="360"/>
      </w:pPr>
    </w:lvl>
    <w:lvl w:ilvl="8" w:tplc="63DC8F70">
      <w:start w:val="1"/>
      <w:numFmt w:val="lowerRoman"/>
      <w:lvlText w:val="%9."/>
      <w:lvlJc w:val="right"/>
      <w:pPr>
        <w:ind w:left="6480" w:hanging="180"/>
      </w:pPr>
    </w:lvl>
  </w:abstractNum>
  <w:num w:numId="1" w16cid:durableId="675226268">
    <w:abstractNumId w:val="9"/>
  </w:num>
  <w:num w:numId="2" w16cid:durableId="1941832973">
    <w:abstractNumId w:val="3"/>
  </w:num>
  <w:num w:numId="3" w16cid:durableId="1862741487">
    <w:abstractNumId w:val="8"/>
  </w:num>
  <w:num w:numId="4" w16cid:durableId="1615673271">
    <w:abstractNumId w:val="7"/>
  </w:num>
  <w:num w:numId="5" w16cid:durableId="1106196851">
    <w:abstractNumId w:val="5"/>
  </w:num>
  <w:num w:numId="6" w16cid:durableId="1007245748">
    <w:abstractNumId w:val="1"/>
  </w:num>
  <w:num w:numId="7" w16cid:durableId="1228423225">
    <w:abstractNumId w:val="0"/>
  </w:num>
  <w:num w:numId="8" w16cid:durableId="2103254442">
    <w:abstractNumId w:val="4"/>
  </w:num>
  <w:num w:numId="9" w16cid:durableId="297996290">
    <w:abstractNumId w:val="6"/>
  </w:num>
  <w:num w:numId="10" w16cid:durableId="1340698788">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int, Suzanne (DEP)">
    <w15:presenceInfo w15:providerId="AD" w15:userId="S::Suzanne.Flint@mass.gov::2846e0db-5deb-4a1e-9917-dd89fafe16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453F"/>
    <w:rsid w:val="00004992"/>
    <w:rsid w:val="00007250"/>
    <w:rsid w:val="00007846"/>
    <w:rsid w:val="00010CE4"/>
    <w:rsid w:val="00014272"/>
    <w:rsid w:val="00021FF4"/>
    <w:rsid w:val="00023885"/>
    <w:rsid w:val="0002492E"/>
    <w:rsid w:val="000408E7"/>
    <w:rsid w:val="00040FA6"/>
    <w:rsid w:val="00041113"/>
    <w:rsid w:val="00046085"/>
    <w:rsid w:val="00050A71"/>
    <w:rsid w:val="00054038"/>
    <w:rsid w:val="000553EE"/>
    <w:rsid w:val="00057F6B"/>
    <w:rsid w:val="00061552"/>
    <w:rsid w:val="000665A6"/>
    <w:rsid w:val="00070B2A"/>
    <w:rsid w:val="00074E9C"/>
    <w:rsid w:val="00075FA2"/>
    <w:rsid w:val="0007676A"/>
    <w:rsid w:val="00083D1F"/>
    <w:rsid w:val="0008456F"/>
    <w:rsid w:val="00091E37"/>
    <w:rsid w:val="00095AE1"/>
    <w:rsid w:val="00097279"/>
    <w:rsid w:val="000A26B9"/>
    <w:rsid w:val="000A469D"/>
    <w:rsid w:val="000A4762"/>
    <w:rsid w:val="000A7075"/>
    <w:rsid w:val="000B3872"/>
    <w:rsid w:val="000B7518"/>
    <w:rsid w:val="000C0914"/>
    <w:rsid w:val="000C127C"/>
    <w:rsid w:val="000C58C4"/>
    <w:rsid w:val="000C675C"/>
    <w:rsid w:val="000D0A62"/>
    <w:rsid w:val="000D1C10"/>
    <w:rsid w:val="000D3632"/>
    <w:rsid w:val="000D3725"/>
    <w:rsid w:val="000D3FFF"/>
    <w:rsid w:val="000E2FBE"/>
    <w:rsid w:val="000E398C"/>
    <w:rsid w:val="000E69E4"/>
    <w:rsid w:val="000F2F4D"/>
    <w:rsid w:val="000F76C3"/>
    <w:rsid w:val="001048BF"/>
    <w:rsid w:val="00107200"/>
    <w:rsid w:val="00107B7C"/>
    <w:rsid w:val="001146A1"/>
    <w:rsid w:val="001162F5"/>
    <w:rsid w:val="00127EC8"/>
    <w:rsid w:val="001314B6"/>
    <w:rsid w:val="00131C46"/>
    <w:rsid w:val="00132C86"/>
    <w:rsid w:val="0013719B"/>
    <w:rsid w:val="00137F90"/>
    <w:rsid w:val="00140060"/>
    <w:rsid w:val="00141B94"/>
    <w:rsid w:val="0014267C"/>
    <w:rsid w:val="0014285F"/>
    <w:rsid w:val="00145BCF"/>
    <w:rsid w:val="00145FD1"/>
    <w:rsid w:val="00150946"/>
    <w:rsid w:val="001515F9"/>
    <w:rsid w:val="001715D8"/>
    <w:rsid w:val="00172049"/>
    <w:rsid w:val="001736D2"/>
    <w:rsid w:val="00174A53"/>
    <w:rsid w:val="001759D9"/>
    <w:rsid w:val="0017755D"/>
    <w:rsid w:val="0018060A"/>
    <w:rsid w:val="00184827"/>
    <w:rsid w:val="00186E38"/>
    <w:rsid w:val="001933EB"/>
    <w:rsid w:val="00193557"/>
    <w:rsid w:val="0019362A"/>
    <w:rsid w:val="00193FDC"/>
    <w:rsid w:val="00194CAA"/>
    <w:rsid w:val="00195163"/>
    <w:rsid w:val="001A0419"/>
    <w:rsid w:val="001A0D8B"/>
    <w:rsid w:val="001A21C4"/>
    <w:rsid w:val="001A4691"/>
    <w:rsid w:val="001A5D18"/>
    <w:rsid w:val="001A7299"/>
    <w:rsid w:val="001B3E0F"/>
    <w:rsid w:val="001C1751"/>
    <w:rsid w:val="001C29B0"/>
    <w:rsid w:val="001C32FB"/>
    <w:rsid w:val="001D13DA"/>
    <w:rsid w:val="001D316B"/>
    <w:rsid w:val="001D451C"/>
    <w:rsid w:val="001D4E24"/>
    <w:rsid w:val="001D5521"/>
    <w:rsid w:val="001D5527"/>
    <w:rsid w:val="001E628A"/>
    <w:rsid w:val="001E6C2B"/>
    <w:rsid w:val="001F1F1A"/>
    <w:rsid w:val="001F3961"/>
    <w:rsid w:val="001F63BC"/>
    <w:rsid w:val="001F6791"/>
    <w:rsid w:val="00206C6C"/>
    <w:rsid w:val="00211CB3"/>
    <w:rsid w:val="00212292"/>
    <w:rsid w:val="002157F0"/>
    <w:rsid w:val="0022012A"/>
    <w:rsid w:val="00230B3D"/>
    <w:rsid w:val="002318B5"/>
    <w:rsid w:val="002322BE"/>
    <w:rsid w:val="0023694E"/>
    <w:rsid w:val="0024004E"/>
    <w:rsid w:val="002402B1"/>
    <w:rsid w:val="00241AC5"/>
    <w:rsid w:val="00241BFB"/>
    <w:rsid w:val="002455CC"/>
    <w:rsid w:val="00252E11"/>
    <w:rsid w:val="002534B6"/>
    <w:rsid w:val="00255F73"/>
    <w:rsid w:val="00260AD0"/>
    <w:rsid w:val="002646E7"/>
    <w:rsid w:val="00264CAE"/>
    <w:rsid w:val="00266F58"/>
    <w:rsid w:val="00270F8D"/>
    <w:rsid w:val="002723FA"/>
    <w:rsid w:val="00275F05"/>
    <w:rsid w:val="002760C9"/>
    <w:rsid w:val="00281ACE"/>
    <w:rsid w:val="00291331"/>
    <w:rsid w:val="00291B73"/>
    <w:rsid w:val="00292F7C"/>
    <w:rsid w:val="00295F5C"/>
    <w:rsid w:val="002961C3"/>
    <w:rsid w:val="00297AC8"/>
    <w:rsid w:val="002A060C"/>
    <w:rsid w:val="002A2F86"/>
    <w:rsid w:val="002A3BD7"/>
    <w:rsid w:val="002B5875"/>
    <w:rsid w:val="002B782D"/>
    <w:rsid w:val="002C1820"/>
    <w:rsid w:val="002C20F3"/>
    <w:rsid w:val="002C4B30"/>
    <w:rsid w:val="002C73F2"/>
    <w:rsid w:val="002D6FF8"/>
    <w:rsid w:val="002E3965"/>
    <w:rsid w:val="002F37DE"/>
    <w:rsid w:val="002F4121"/>
    <w:rsid w:val="002F4E4B"/>
    <w:rsid w:val="002F4F61"/>
    <w:rsid w:val="002F5219"/>
    <w:rsid w:val="002F7B46"/>
    <w:rsid w:val="0031300F"/>
    <w:rsid w:val="00321AA4"/>
    <w:rsid w:val="0032218C"/>
    <w:rsid w:val="003222BD"/>
    <w:rsid w:val="00323ADE"/>
    <w:rsid w:val="00323F00"/>
    <w:rsid w:val="00326D8B"/>
    <w:rsid w:val="0033067B"/>
    <w:rsid w:val="003324CA"/>
    <w:rsid w:val="00333ECA"/>
    <w:rsid w:val="00334501"/>
    <w:rsid w:val="00336454"/>
    <w:rsid w:val="00337D16"/>
    <w:rsid w:val="00343E6B"/>
    <w:rsid w:val="00351260"/>
    <w:rsid w:val="0035281A"/>
    <w:rsid w:val="003540BD"/>
    <w:rsid w:val="00354805"/>
    <w:rsid w:val="0035563F"/>
    <w:rsid w:val="003633A8"/>
    <w:rsid w:val="003677E6"/>
    <w:rsid w:val="0037002A"/>
    <w:rsid w:val="00371BA3"/>
    <w:rsid w:val="00372EF8"/>
    <w:rsid w:val="00381AFF"/>
    <w:rsid w:val="00381D7D"/>
    <w:rsid w:val="00382FC5"/>
    <w:rsid w:val="00383F6E"/>
    <w:rsid w:val="003842D3"/>
    <w:rsid w:val="00384DC8"/>
    <w:rsid w:val="00384F2D"/>
    <w:rsid w:val="0038561F"/>
    <w:rsid w:val="0038578E"/>
    <w:rsid w:val="00391A50"/>
    <w:rsid w:val="00391D4A"/>
    <w:rsid w:val="003926FA"/>
    <w:rsid w:val="0039571A"/>
    <w:rsid w:val="0039732E"/>
    <w:rsid w:val="00397DE5"/>
    <w:rsid w:val="003A018E"/>
    <w:rsid w:val="003A1536"/>
    <w:rsid w:val="003A1B50"/>
    <w:rsid w:val="003A6787"/>
    <w:rsid w:val="003B1841"/>
    <w:rsid w:val="003C08CD"/>
    <w:rsid w:val="003C5C14"/>
    <w:rsid w:val="003C625E"/>
    <w:rsid w:val="003D18E6"/>
    <w:rsid w:val="003D317A"/>
    <w:rsid w:val="003D37C3"/>
    <w:rsid w:val="003D3B11"/>
    <w:rsid w:val="003D514A"/>
    <w:rsid w:val="003E2BF9"/>
    <w:rsid w:val="003E4752"/>
    <w:rsid w:val="003E4F7D"/>
    <w:rsid w:val="003E7F32"/>
    <w:rsid w:val="003F6279"/>
    <w:rsid w:val="003F69A9"/>
    <w:rsid w:val="004045A4"/>
    <w:rsid w:val="00407608"/>
    <w:rsid w:val="00414846"/>
    <w:rsid w:val="00416369"/>
    <w:rsid w:val="0042118E"/>
    <w:rsid w:val="004215C1"/>
    <w:rsid w:val="00421C02"/>
    <w:rsid w:val="00422FDA"/>
    <w:rsid w:val="00424C17"/>
    <w:rsid w:val="00430338"/>
    <w:rsid w:val="0043095F"/>
    <w:rsid w:val="0043275E"/>
    <w:rsid w:val="004327F4"/>
    <w:rsid w:val="00436304"/>
    <w:rsid w:val="004363E0"/>
    <w:rsid w:val="00442A2C"/>
    <w:rsid w:val="0044598A"/>
    <w:rsid w:val="00447595"/>
    <w:rsid w:val="00447FDE"/>
    <w:rsid w:val="00450067"/>
    <w:rsid w:val="004507AB"/>
    <w:rsid w:val="0045151E"/>
    <w:rsid w:val="00456435"/>
    <w:rsid w:val="00461C37"/>
    <w:rsid w:val="004631CD"/>
    <w:rsid w:val="0046605D"/>
    <w:rsid w:val="004667EC"/>
    <w:rsid w:val="00470B8E"/>
    <w:rsid w:val="004722F4"/>
    <w:rsid w:val="00472C5C"/>
    <w:rsid w:val="00473CD3"/>
    <w:rsid w:val="0047690B"/>
    <w:rsid w:val="0047758B"/>
    <w:rsid w:val="00482F8A"/>
    <w:rsid w:val="004840C3"/>
    <w:rsid w:val="00484BBC"/>
    <w:rsid w:val="0048685B"/>
    <w:rsid w:val="00486E20"/>
    <w:rsid w:val="00487872"/>
    <w:rsid w:val="004918E6"/>
    <w:rsid w:val="00493F53"/>
    <w:rsid w:val="004A0900"/>
    <w:rsid w:val="004A2D2F"/>
    <w:rsid w:val="004A53D7"/>
    <w:rsid w:val="004A614D"/>
    <w:rsid w:val="004A6F54"/>
    <w:rsid w:val="004B1609"/>
    <w:rsid w:val="004B5888"/>
    <w:rsid w:val="004C4157"/>
    <w:rsid w:val="004C45F3"/>
    <w:rsid w:val="004C4DA5"/>
    <w:rsid w:val="004C4F2A"/>
    <w:rsid w:val="004C735C"/>
    <w:rsid w:val="004D26DC"/>
    <w:rsid w:val="004D7E20"/>
    <w:rsid w:val="004E05FD"/>
    <w:rsid w:val="004E0A84"/>
    <w:rsid w:val="004E5B83"/>
    <w:rsid w:val="004F2363"/>
    <w:rsid w:val="004F270D"/>
    <w:rsid w:val="004F5663"/>
    <w:rsid w:val="004F5F47"/>
    <w:rsid w:val="004F62FA"/>
    <w:rsid w:val="00502752"/>
    <w:rsid w:val="00505A85"/>
    <w:rsid w:val="0051486B"/>
    <w:rsid w:val="005213E9"/>
    <w:rsid w:val="00522807"/>
    <w:rsid w:val="005366AB"/>
    <w:rsid w:val="00536D8D"/>
    <w:rsid w:val="005425E2"/>
    <w:rsid w:val="00542F8E"/>
    <w:rsid w:val="005442B5"/>
    <w:rsid w:val="00546E33"/>
    <w:rsid w:val="0055067E"/>
    <w:rsid w:val="00551267"/>
    <w:rsid w:val="00552524"/>
    <w:rsid w:val="005561FF"/>
    <w:rsid w:val="00557599"/>
    <w:rsid w:val="005575E2"/>
    <w:rsid w:val="00557B57"/>
    <w:rsid w:val="00562B68"/>
    <w:rsid w:val="00563710"/>
    <w:rsid w:val="00563788"/>
    <w:rsid w:val="0056489F"/>
    <w:rsid w:val="00564CAE"/>
    <w:rsid w:val="00567018"/>
    <w:rsid w:val="00567ABA"/>
    <w:rsid w:val="0057026E"/>
    <w:rsid w:val="00576843"/>
    <w:rsid w:val="00577E9A"/>
    <w:rsid w:val="005821C3"/>
    <w:rsid w:val="0058287C"/>
    <w:rsid w:val="00583C15"/>
    <w:rsid w:val="005910F2"/>
    <w:rsid w:val="00591504"/>
    <w:rsid w:val="005A0407"/>
    <w:rsid w:val="005A4EAE"/>
    <w:rsid w:val="005A5A0C"/>
    <w:rsid w:val="005A7B8C"/>
    <w:rsid w:val="005B0553"/>
    <w:rsid w:val="005B6176"/>
    <w:rsid w:val="005C6081"/>
    <w:rsid w:val="005D1467"/>
    <w:rsid w:val="005D1A40"/>
    <w:rsid w:val="005D1DF7"/>
    <w:rsid w:val="005D2D5A"/>
    <w:rsid w:val="005D2E72"/>
    <w:rsid w:val="005D3BEB"/>
    <w:rsid w:val="005D5C48"/>
    <w:rsid w:val="005D67D8"/>
    <w:rsid w:val="005E70F2"/>
    <w:rsid w:val="005F453F"/>
    <w:rsid w:val="005F70DE"/>
    <w:rsid w:val="00602899"/>
    <w:rsid w:val="006030D1"/>
    <w:rsid w:val="00612A1D"/>
    <w:rsid w:val="00612B72"/>
    <w:rsid w:val="00613D53"/>
    <w:rsid w:val="00623021"/>
    <w:rsid w:val="0062494B"/>
    <w:rsid w:val="00627F3A"/>
    <w:rsid w:val="00633449"/>
    <w:rsid w:val="00633EDC"/>
    <w:rsid w:val="00647481"/>
    <w:rsid w:val="00652F49"/>
    <w:rsid w:val="006533C4"/>
    <w:rsid w:val="00660EF9"/>
    <w:rsid w:val="00664210"/>
    <w:rsid w:val="00670790"/>
    <w:rsid w:val="0067240D"/>
    <w:rsid w:val="00677927"/>
    <w:rsid w:val="00680FAF"/>
    <w:rsid w:val="00680FFB"/>
    <w:rsid w:val="0068254C"/>
    <w:rsid w:val="00685000"/>
    <w:rsid w:val="00685649"/>
    <w:rsid w:val="006864B2"/>
    <w:rsid w:val="006872A1"/>
    <w:rsid w:val="006873D5"/>
    <w:rsid w:val="00690334"/>
    <w:rsid w:val="00691604"/>
    <w:rsid w:val="00692A6A"/>
    <w:rsid w:val="006A0875"/>
    <w:rsid w:val="006B0932"/>
    <w:rsid w:val="006B2A01"/>
    <w:rsid w:val="006B2A09"/>
    <w:rsid w:val="006B3852"/>
    <w:rsid w:val="006B46C0"/>
    <w:rsid w:val="006B4FC9"/>
    <w:rsid w:val="006B54A2"/>
    <w:rsid w:val="006C06CA"/>
    <w:rsid w:val="006C1C9B"/>
    <w:rsid w:val="006C38B8"/>
    <w:rsid w:val="006D64CF"/>
    <w:rsid w:val="006E0300"/>
    <w:rsid w:val="006E0D87"/>
    <w:rsid w:val="006E1B97"/>
    <w:rsid w:val="006E1F73"/>
    <w:rsid w:val="006E32D3"/>
    <w:rsid w:val="006E6557"/>
    <w:rsid w:val="006E69A1"/>
    <w:rsid w:val="006F2628"/>
    <w:rsid w:val="006F2AB0"/>
    <w:rsid w:val="006F5931"/>
    <w:rsid w:val="007036C6"/>
    <w:rsid w:val="00704D2E"/>
    <w:rsid w:val="0070639C"/>
    <w:rsid w:val="00710343"/>
    <w:rsid w:val="00712187"/>
    <w:rsid w:val="00714852"/>
    <w:rsid w:val="00721198"/>
    <w:rsid w:val="00722E79"/>
    <w:rsid w:val="00723EC8"/>
    <w:rsid w:val="00725126"/>
    <w:rsid w:val="007316F8"/>
    <w:rsid w:val="00732352"/>
    <w:rsid w:val="00732AA8"/>
    <w:rsid w:val="00736C77"/>
    <w:rsid w:val="00741119"/>
    <w:rsid w:val="007420B3"/>
    <w:rsid w:val="007427EE"/>
    <w:rsid w:val="00742843"/>
    <w:rsid w:val="00743545"/>
    <w:rsid w:val="00746520"/>
    <w:rsid w:val="00746D8A"/>
    <w:rsid w:val="007510C9"/>
    <w:rsid w:val="0075273C"/>
    <w:rsid w:val="007527E7"/>
    <w:rsid w:val="00757257"/>
    <w:rsid w:val="00767960"/>
    <w:rsid w:val="00770383"/>
    <w:rsid w:val="00770843"/>
    <w:rsid w:val="00770A09"/>
    <w:rsid w:val="0077366E"/>
    <w:rsid w:val="00774F33"/>
    <w:rsid w:val="0078340F"/>
    <w:rsid w:val="00783467"/>
    <w:rsid w:val="007954F5"/>
    <w:rsid w:val="007A7ABB"/>
    <w:rsid w:val="007B03DE"/>
    <w:rsid w:val="007B194A"/>
    <w:rsid w:val="007B28F0"/>
    <w:rsid w:val="007B2DFD"/>
    <w:rsid w:val="007C1741"/>
    <w:rsid w:val="007C1785"/>
    <w:rsid w:val="007D007F"/>
    <w:rsid w:val="007D1B90"/>
    <w:rsid w:val="007D3E10"/>
    <w:rsid w:val="007D4B12"/>
    <w:rsid w:val="007E4E5C"/>
    <w:rsid w:val="007E671D"/>
    <w:rsid w:val="007F2730"/>
    <w:rsid w:val="00800A7E"/>
    <w:rsid w:val="0080421D"/>
    <w:rsid w:val="00810E2B"/>
    <w:rsid w:val="00810EEF"/>
    <w:rsid w:val="00812DF2"/>
    <w:rsid w:val="0081430C"/>
    <w:rsid w:val="008253A5"/>
    <w:rsid w:val="00831FEC"/>
    <w:rsid w:val="00834AD5"/>
    <w:rsid w:val="008368DB"/>
    <w:rsid w:val="00836C1D"/>
    <w:rsid w:val="00837148"/>
    <w:rsid w:val="008472C0"/>
    <w:rsid w:val="00847E09"/>
    <w:rsid w:val="008521BD"/>
    <w:rsid w:val="00857A1D"/>
    <w:rsid w:val="0086048E"/>
    <w:rsid w:val="0086222C"/>
    <w:rsid w:val="00862234"/>
    <w:rsid w:val="008636DF"/>
    <w:rsid w:val="00863BA7"/>
    <w:rsid w:val="00863BB1"/>
    <w:rsid w:val="00873EBE"/>
    <w:rsid w:val="008772C0"/>
    <w:rsid w:val="008827EE"/>
    <w:rsid w:val="00894639"/>
    <w:rsid w:val="00896193"/>
    <w:rsid w:val="0089646E"/>
    <w:rsid w:val="008979EB"/>
    <w:rsid w:val="008A0FCC"/>
    <w:rsid w:val="008A34D4"/>
    <w:rsid w:val="008A35E0"/>
    <w:rsid w:val="008A3926"/>
    <w:rsid w:val="008A41BF"/>
    <w:rsid w:val="008A6CC3"/>
    <w:rsid w:val="008B0F15"/>
    <w:rsid w:val="008B2931"/>
    <w:rsid w:val="008B3B70"/>
    <w:rsid w:val="008B4C01"/>
    <w:rsid w:val="008B708B"/>
    <w:rsid w:val="008C0A43"/>
    <w:rsid w:val="008C28C7"/>
    <w:rsid w:val="008C29C1"/>
    <w:rsid w:val="008C53E2"/>
    <w:rsid w:val="008C54C5"/>
    <w:rsid w:val="008C69E5"/>
    <w:rsid w:val="008D0A7C"/>
    <w:rsid w:val="008D2668"/>
    <w:rsid w:val="008D3350"/>
    <w:rsid w:val="008E1BDC"/>
    <w:rsid w:val="008E2C98"/>
    <w:rsid w:val="008E5D46"/>
    <w:rsid w:val="008F1FC2"/>
    <w:rsid w:val="008F46FF"/>
    <w:rsid w:val="008F6999"/>
    <w:rsid w:val="0090520F"/>
    <w:rsid w:val="00906111"/>
    <w:rsid w:val="009121C2"/>
    <w:rsid w:val="00914F53"/>
    <w:rsid w:val="009156C7"/>
    <w:rsid w:val="0091625E"/>
    <w:rsid w:val="009163A5"/>
    <w:rsid w:val="00917942"/>
    <w:rsid w:val="0092180E"/>
    <w:rsid w:val="00925134"/>
    <w:rsid w:val="009266BF"/>
    <w:rsid w:val="0093121E"/>
    <w:rsid w:val="009348D2"/>
    <w:rsid w:val="00946A7F"/>
    <w:rsid w:val="009504F0"/>
    <w:rsid w:val="009506E1"/>
    <w:rsid w:val="00952201"/>
    <w:rsid w:val="00953F61"/>
    <w:rsid w:val="00955417"/>
    <w:rsid w:val="00961B07"/>
    <w:rsid w:val="009628CA"/>
    <w:rsid w:val="00963C25"/>
    <w:rsid w:val="0096788E"/>
    <w:rsid w:val="009744D6"/>
    <w:rsid w:val="0097592E"/>
    <w:rsid w:val="00975E47"/>
    <w:rsid w:val="009808AE"/>
    <w:rsid w:val="00993F3E"/>
    <w:rsid w:val="00997F70"/>
    <w:rsid w:val="009A1484"/>
    <w:rsid w:val="009A4613"/>
    <w:rsid w:val="009A6552"/>
    <w:rsid w:val="009C0932"/>
    <w:rsid w:val="009C2CC1"/>
    <w:rsid w:val="009C2CFF"/>
    <w:rsid w:val="009C4E74"/>
    <w:rsid w:val="009C57DE"/>
    <w:rsid w:val="009D31E3"/>
    <w:rsid w:val="009D33A9"/>
    <w:rsid w:val="009D3FB2"/>
    <w:rsid w:val="009D5EB6"/>
    <w:rsid w:val="009F4418"/>
    <w:rsid w:val="009F74B0"/>
    <w:rsid w:val="00A020D4"/>
    <w:rsid w:val="00A041C7"/>
    <w:rsid w:val="00A06A59"/>
    <w:rsid w:val="00A06C87"/>
    <w:rsid w:val="00A10430"/>
    <w:rsid w:val="00A12EF1"/>
    <w:rsid w:val="00A15BEE"/>
    <w:rsid w:val="00A172D6"/>
    <w:rsid w:val="00A203E8"/>
    <w:rsid w:val="00A213DB"/>
    <w:rsid w:val="00A21808"/>
    <w:rsid w:val="00A25184"/>
    <w:rsid w:val="00A2590A"/>
    <w:rsid w:val="00A36766"/>
    <w:rsid w:val="00A36AEE"/>
    <w:rsid w:val="00A37B1C"/>
    <w:rsid w:val="00A402F0"/>
    <w:rsid w:val="00A414BE"/>
    <w:rsid w:val="00A517DD"/>
    <w:rsid w:val="00A52B36"/>
    <w:rsid w:val="00A56510"/>
    <w:rsid w:val="00A63395"/>
    <w:rsid w:val="00A63D3C"/>
    <w:rsid w:val="00A66D5F"/>
    <w:rsid w:val="00A70D65"/>
    <w:rsid w:val="00A739B3"/>
    <w:rsid w:val="00A74A9B"/>
    <w:rsid w:val="00A826AD"/>
    <w:rsid w:val="00A85381"/>
    <w:rsid w:val="00A9074B"/>
    <w:rsid w:val="00A90DAA"/>
    <w:rsid w:val="00A92AE8"/>
    <w:rsid w:val="00A93B7E"/>
    <w:rsid w:val="00A94F52"/>
    <w:rsid w:val="00A9792A"/>
    <w:rsid w:val="00AA4AE4"/>
    <w:rsid w:val="00AA6107"/>
    <w:rsid w:val="00AB4EF7"/>
    <w:rsid w:val="00AC388B"/>
    <w:rsid w:val="00AD6336"/>
    <w:rsid w:val="00AE3992"/>
    <w:rsid w:val="00AE3EB9"/>
    <w:rsid w:val="00AE6D3A"/>
    <w:rsid w:val="00B034C1"/>
    <w:rsid w:val="00B07F1A"/>
    <w:rsid w:val="00B14948"/>
    <w:rsid w:val="00B14959"/>
    <w:rsid w:val="00B15BB0"/>
    <w:rsid w:val="00B16B75"/>
    <w:rsid w:val="00B17E7C"/>
    <w:rsid w:val="00B20070"/>
    <w:rsid w:val="00B214B9"/>
    <w:rsid w:val="00B455B5"/>
    <w:rsid w:val="00B47203"/>
    <w:rsid w:val="00B5052A"/>
    <w:rsid w:val="00B522D8"/>
    <w:rsid w:val="00B54376"/>
    <w:rsid w:val="00B57C19"/>
    <w:rsid w:val="00B63F0B"/>
    <w:rsid w:val="00B64E35"/>
    <w:rsid w:val="00B71562"/>
    <w:rsid w:val="00B74846"/>
    <w:rsid w:val="00B751F9"/>
    <w:rsid w:val="00B7581F"/>
    <w:rsid w:val="00B76818"/>
    <w:rsid w:val="00B81256"/>
    <w:rsid w:val="00B95495"/>
    <w:rsid w:val="00B96CEA"/>
    <w:rsid w:val="00B97D0D"/>
    <w:rsid w:val="00B97F4E"/>
    <w:rsid w:val="00B97FEB"/>
    <w:rsid w:val="00BA27EC"/>
    <w:rsid w:val="00BA53B4"/>
    <w:rsid w:val="00BA589F"/>
    <w:rsid w:val="00BB347A"/>
    <w:rsid w:val="00BB410C"/>
    <w:rsid w:val="00BB76F8"/>
    <w:rsid w:val="00BB7760"/>
    <w:rsid w:val="00BC58CD"/>
    <w:rsid w:val="00BD754E"/>
    <w:rsid w:val="00BE0534"/>
    <w:rsid w:val="00BE52B5"/>
    <w:rsid w:val="00BE54B9"/>
    <w:rsid w:val="00BE7CA7"/>
    <w:rsid w:val="00BF0CE3"/>
    <w:rsid w:val="00C0434D"/>
    <w:rsid w:val="00C07E35"/>
    <w:rsid w:val="00C1111B"/>
    <w:rsid w:val="00C12E9E"/>
    <w:rsid w:val="00C13498"/>
    <w:rsid w:val="00C15879"/>
    <w:rsid w:val="00C16FD6"/>
    <w:rsid w:val="00C2130A"/>
    <w:rsid w:val="00C216C7"/>
    <w:rsid w:val="00C25410"/>
    <w:rsid w:val="00C25ADB"/>
    <w:rsid w:val="00C30D2F"/>
    <w:rsid w:val="00C3786F"/>
    <w:rsid w:val="00C37AEF"/>
    <w:rsid w:val="00C40BD2"/>
    <w:rsid w:val="00C4232D"/>
    <w:rsid w:val="00C42D01"/>
    <w:rsid w:val="00C43085"/>
    <w:rsid w:val="00C55AAD"/>
    <w:rsid w:val="00C55DFC"/>
    <w:rsid w:val="00C55FB9"/>
    <w:rsid w:val="00C61DDD"/>
    <w:rsid w:val="00C65209"/>
    <w:rsid w:val="00C6659A"/>
    <w:rsid w:val="00C667CD"/>
    <w:rsid w:val="00C72B0C"/>
    <w:rsid w:val="00C745CB"/>
    <w:rsid w:val="00C75BAA"/>
    <w:rsid w:val="00C76D19"/>
    <w:rsid w:val="00C91BF3"/>
    <w:rsid w:val="00C96FA4"/>
    <w:rsid w:val="00C97A48"/>
    <w:rsid w:val="00CA1961"/>
    <w:rsid w:val="00CA31F5"/>
    <w:rsid w:val="00CB123C"/>
    <w:rsid w:val="00CB2F3B"/>
    <w:rsid w:val="00CB426C"/>
    <w:rsid w:val="00CC0AA3"/>
    <w:rsid w:val="00CC2149"/>
    <w:rsid w:val="00CC2E77"/>
    <w:rsid w:val="00CC419D"/>
    <w:rsid w:val="00CC6F0D"/>
    <w:rsid w:val="00CD064C"/>
    <w:rsid w:val="00CD54B3"/>
    <w:rsid w:val="00CD7C75"/>
    <w:rsid w:val="00CE4B69"/>
    <w:rsid w:val="00CE5FA6"/>
    <w:rsid w:val="00CE6AEC"/>
    <w:rsid w:val="00CF2EF3"/>
    <w:rsid w:val="00D00D93"/>
    <w:rsid w:val="00D05596"/>
    <w:rsid w:val="00D128F6"/>
    <w:rsid w:val="00D20E31"/>
    <w:rsid w:val="00D2317B"/>
    <w:rsid w:val="00D24092"/>
    <w:rsid w:val="00D26119"/>
    <w:rsid w:val="00D27C63"/>
    <w:rsid w:val="00D318B2"/>
    <w:rsid w:val="00D32913"/>
    <w:rsid w:val="00D408ED"/>
    <w:rsid w:val="00D50818"/>
    <w:rsid w:val="00D51C79"/>
    <w:rsid w:val="00D52B50"/>
    <w:rsid w:val="00D55053"/>
    <w:rsid w:val="00D565CF"/>
    <w:rsid w:val="00D65F34"/>
    <w:rsid w:val="00D67827"/>
    <w:rsid w:val="00D714A2"/>
    <w:rsid w:val="00D7252D"/>
    <w:rsid w:val="00D72841"/>
    <w:rsid w:val="00D7419D"/>
    <w:rsid w:val="00D76FA6"/>
    <w:rsid w:val="00D81F0C"/>
    <w:rsid w:val="00D856D3"/>
    <w:rsid w:val="00D86BBA"/>
    <w:rsid w:val="00D9009E"/>
    <w:rsid w:val="00D90B10"/>
    <w:rsid w:val="00D924F8"/>
    <w:rsid w:val="00D92FC4"/>
    <w:rsid w:val="00D94A32"/>
    <w:rsid w:val="00D94DFA"/>
    <w:rsid w:val="00D97FB8"/>
    <w:rsid w:val="00DA161A"/>
    <w:rsid w:val="00DA5647"/>
    <w:rsid w:val="00DA78F3"/>
    <w:rsid w:val="00DB084A"/>
    <w:rsid w:val="00DB2AD6"/>
    <w:rsid w:val="00DB34DE"/>
    <w:rsid w:val="00DB4A2B"/>
    <w:rsid w:val="00DB4A36"/>
    <w:rsid w:val="00DB6C22"/>
    <w:rsid w:val="00DC3224"/>
    <w:rsid w:val="00DC3E5F"/>
    <w:rsid w:val="00DD0536"/>
    <w:rsid w:val="00DD4794"/>
    <w:rsid w:val="00DE457F"/>
    <w:rsid w:val="00DE5217"/>
    <w:rsid w:val="00DE6338"/>
    <w:rsid w:val="00DE7564"/>
    <w:rsid w:val="00DE7A92"/>
    <w:rsid w:val="00DF0141"/>
    <w:rsid w:val="00DF1583"/>
    <w:rsid w:val="00E0003B"/>
    <w:rsid w:val="00E00D57"/>
    <w:rsid w:val="00E017BD"/>
    <w:rsid w:val="00E05AE8"/>
    <w:rsid w:val="00E07B8F"/>
    <w:rsid w:val="00E15FB3"/>
    <w:rsid w:val="00E176A0"/>
    <w:rsid w:val="00E20DCB"/>
    <w:rsid w:val="00E21CAB"/>
    <w:rsid w:val="00E2233F"/>
    <w:rsid w:val="00E2376C"/>
    <w:rsid w:val="00E23EC1"/>
    <w:rsid w:val="00E24434"/>
    <w:rsid w:val="00E265FF"/>
    <w:rsid w:val="00E27C9B"/>
    <w:rsid w:val="00E3302D"/>
    <w:rsid w:val="00E359CA"/>
    <w:rsid w:val="00E40ABB"/>
    <w:rsid w:val="00E410FD"/>
    <w:rsid w:val="00E53864"/>
    <w:rsid w:val="00E53D83"/>
    <w:rsid w:val="00E53FD5"/>
    <w:rsid w:val="00E56F95"/>
    <w:rsid w:val="00E62C5D"/>
    <w:rsid w:val="00E655C4"/>
    <w:rsid w:val="00E66D89"/>
    <w:rsid w:val="00E76EE5"/>
    <w:rsid w:val="00E80F45"/>
    <w:rsid w:val="00E83DB1"/>
    <w:rsid w:val="00E861B0"/>
    <w:rsid w:val="00E86BDE"/>
    <w:rsid w:val="00E9229B"/>
    <w:rsid w:val="00E92B20"/>
    <w:rsid w:val="00E94BD5"/>
    <w:rsid w:val="00E97D61"/>
    <w:rsid w:val="00EA035F"/>
    <w:rsid w:val="00EA3948"/>
    <w:rsid w:val="00EA40E1"/>
    <w:rsid w:val="00EA5FBA"/>
    <w:rsid w:val="00EB0CA2"/>
    <w:rsid w:val="00EB2F05"/>
    <w:rsid w:val="00EB4946"/>
    <w:rsid w:val="00EB5715"/>
    <w:rsid w:val="00EB593C"/>
    <w:rsid w:val="00EB7D8D"/>
    <w:rsid w:val="00EC1730"/>
    <w:rsid w:val="00ED0BA7"/>
    <w:rsid w:val="00ED3B80"/>
    <w:rsid w:val="00ED601D"/>
    <w:rsid w:val="00EE2C3D"/>
    <w:rsid w:val="00EE41C0"/>
    <w:rsid w:val="00EE522B"/>
    <w:rsid w:val="00EE61F0"/>
    <w:rsid w:val="00EE6788"/>
    <w:rsid w:val="00EE6934"/>
    <w:rsid w:val="00EE7D58"/>
    <w:rsid w:val="00EF3D10"/>
    <w:rsid w:val="00EF4F22"/>
    <w:rsid w:val="00EF6D49"/>
    <w:rsid w:val="00F00089"/>
    <w:rsid w:val="00F003F7"/>
    <w:rsid w:val="00F04D45"/>
    <w:rsid w:val="00F0506C"/>
    <w:rsid w:val="00F15DB0"/>
    <w:rsid w:val="00F20291"/>
    <w:rsid w:val="00F211FC"/>
    <w:rsid w:val="00F22FF2"/>
    <w:rsid w:val="00F3739F"/>
    <w:rsid w:val="00F41CF6"/>
    <w:rsid w:val="00F4275C"/>
    <w:rsid w:val="00F4562A"/>
    <w:rsid w:val="00F45B5F"/>
    <w:rsid w:val="00F473F6"/>
    <w:rsid w:val="00F64AFF"/>
    <w:rsid w:val="00F67AD5"/>
    <w:rsid w:val="00F71670"/>
    <w:rsid w:val="00F74FAE"/>
    <w:rsid w:val="00F80EB9"/>
    <w:rsid w:val="00F83701"/>
    <w:rsid w:val="00F83BE5"/>
    <w:rsid w:val="00F90158"/>
    <w:rsid w:val="00F915EF"/>
    <w:rsid w:val="00F9217D"/>
    <w:rsid w:val="00F969B1"/>
    <w:rsid w:val="00FA35AF"/>
    <w:rsid w:val="00FA3F81"/>
    <w:rsid w:val="00FA40C7"/>
    <w:rsid w:val="00FA4665"/>
    <w:rsid w:val="00FA5D79"/>
    <w:rsid w:val="00FA5EF3"/>
    <w:rsid w:val="00FA66D1"/>
    <w:rsid w:val="00FA66DA"/>
    <w:rsid w:val="00FA6A87"/>
    <w:rsid w:val="00FB287B"/>
    <w:rsid w:val="00FB2E5B"/>
    <w:rsid w:val="00FC39B0"/>
    <w:rsid w:val="00FD34B2"/>
    <w:rsid w:val="00FD55DB"/>
    <w:rsid w:val="00FD7FCF"/>
    <w:rsid w:val="00FE52DE"/>
    <w:rsid w:val="00FF49D6"/>
    <w:rsid w:val="082B8241"/>
    <w:rsid w:val="09D40585"/>
    <w:rsid w:val="0DCAE2D9"/>
    <w:rsid w:val="0FC8D92D"/>
    <w:rsid w:val="10B15EDF"/>
    <w:rsid w:val="16EFCF5F"/>
    <w:rsid w:val="1817B311"/>
    <w:rsid w:val="184C0FEA"/>
    <w:rsid w:val="1DD12C92"/>
    <w:rsid w:val="1E7CE644"/>
    <w:rsid w:val="1F983508"/>
    <w:rsid w:val="217DCBF9"/>
    <w:rsid w:val="2607768C"/>
    <w:rsid w:val="2E481589"/>
    <w:rsid w:val="2F868554"/>
    <w:rsid w:val="344115C7"/>
    <w:rsid w:val="365F1951"/>
    <w:rsid w:val="3887526A"/>
    <w:rsid w:val="3D677670"/>
    <w:rsid w:val="410D2F08"/>
    <w:rsid w:val="47D53303"/>
    <w:rsid w:val="4A19609D"/>
    <w:rsid w:val="4A768E62"/>
    <w:rsid w:val="4FF40531"/>
    <w:rsid w:val="51D95570"/>
    <w:rsid w:val="55777148"/>
    <w:rsid w:val="58D961E1"/>
    <w:rsid w:val="5F4BB5B7"/>
    <w:rsid w:val="6408A40A"/>
    <w:rsid w:val="64C729F3"/>
    <w:rsid w:val="64CA6709"/>
    <w:rsid w:val="650E2F08"/>
    <w:rsid w:val="681D2866"/>
    <w:rsid w:val="69162A39"/>
    <w:rsid w:val="6BF81139"/>
    <w:rsid w:val="6D1940ED"/>
    <w:rsid w:val="6ECA0ACB"/>
    <w:rsid w:val="6EF3C32A"/>
    <w:rsid w:val="710F4A5B"/>
    <w:rsid w:val="781001A1"/>
    <w:rsid w:val="7AB50849"/>
    <w:rsid w:val="7B68A3EE"/>
    <w:rsid w:val="7CA259EF"/>
    <w:rsid w:val="7F8FC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E20675"/>
  <w15:docId w15:val="{56A0AB76-C68B-45E9-A8FA-0CD8CC7D8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4846"/>
  </w:style>
  <w:style w:type="paragraph" w:styleId="Heading1">
    <w:name w:val="heading 1"/>
    <w:basedOn w:val="Normal"/>
    <w:next w:val="Normal"/>
    <w:link w:val="Heading1Char"/>
    <w:uiPriority w:val="9"/>
    <w:qFormat/>
    <w:rsid w:val="00B74846"/>
    <w:pPr>
      <w:keepNext/>
      <w:keepLines/>
      <w:spacing w:before="320" w:after="0" w:line="240" w:lineRule="auto"/>
      <w:outlineLvl w:val="0"/>
    </w:pPr>
    <w:rPr>
      <w:rFonts w:asciiTheme="majorHAnsi" w:eastAsiaTheme="majorEastAsia" w:hAnsiTheme="majorHAnsi" w:cstheme="majorBidi"/>
      <w:color w:val="5B5B5B" w:themeColor="accent1" w:themeShade="BF"/>
      <w:sz w:val="32"/>
      <w:szCs w:val="32"/>
    </w:rPr>
  </w:style>
  <w:style w:type="paragraph" w:styleId="Heading2">
    <w:name w:val="heading 2"/>
    <w:basedOn w:val="Normal"/>
    <w:next w:val="Normal"/>
    <w:link w:val="Heading2Char"/>
    <w:uiPriority w:val="9"/>
    <w:semiHidden/>
    <w:unhideWhenUsed/>
    <w:qFormat/>
    <w:rsid w:val="00B7484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B74846"/>
    <w:pPr>
      <w:keepNext/>
      <w:keepLines/>
      <w:spacing w:before="40" w:after="0" w:line="240" w:lineRule="auto"/>
      <w:outlineLvl w:val="2"/>
    </w:pPr>
    <w:rPr>
      <w:rFonts w:asciiTheme="majorHAnsi" w:eastAsiaTheme="majorEastAsia" w:hAnsiTheme="majorHAnsi" w:cstheme="majorBidi"/>
      <w:color w:val="D1282E" w:themeColor="text2"/>
      <w:sz w:val="24"/>
      <w:szCs w:val="24"/>
    </w:rPr>
  </w:style>
  <w:style w:type="paragraph" w:styleId="Heading4">
    <w:name w:val="heading 4"/>
    <w:basedOn w:val="Normal"/>
    <w:next w:val="Normal"/>
    <w:link w:val="Heading4Char"/>
    <w:uiPriority w:val="9"/>
    <w:semiHidden/>
    <w:unhideWhenUsed/>
    <w:qFormat/>
    <w:rsid w:val="00B7484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B74846"/>
    <w:pPr>
      <w:keepNext/>
      <w:keepLines/>
      <w:spacing w:before="40" w:after="0"/>
      <w:outlineLvl w:val="4"/>
    </w:pPr>
    <w:rPr>
      <w:rFonts w:asciiTheme="majorHAnsi" w:eastAsiaTheme="majorEastAsia" w:hAnsiTheme="majorHAnsi" w:cstheme="majorBidi"/>
      <w:color w:val="D1282E" w:themeColor="text2"/>
      <w:sz w:val="22"/>
      <w:szCs w:val="22"/>
    </w:rPr>
  </w:style>
  <w:style w:type="paragraph" w:styleId="Heading6">
    <w:name w:val="heading 6"/>
    <w:basedOn w:val="Normal"/>
    <w:next w:val="Normal"/>
    <w:link w:val="Heading6Char"/>
    <w:uiPriority w:val="9"/>
    <w:semiHidden/>
    <w:unhideWhenUsed/>
    <w:qFormat/>
    <w:rsid w:val="00B74846"/>
    <w:pPr>
      <w:keepNext/>
      <w:keepLines/>
      <w:spacing w:before="40" w:after="0"/>
      <w:outlineLvl w:val="5"/>
    </w:pPr>
    <w:rPr>
      <w:rFonts w:asciiTheme="majorHAnsi" w:eastAsiaTheme="majorEastAsia" w:hAnsiTheme="majorHAnsi" w:cstheme="majorBidi"/>
      <w:i/>
      <w:iCs/>
      <w:color w:val="D1282E" w:themeColor="text2"/>
      <w:sz w:val="21"/>
      <w:szCs w:val="21"/>
    </w:rPr>
  </w:style>
  <w:style w:type="paragraph" w:styleId="Heading7">
    <w:name w:val="heading 7"/>
    <w:basedOn w:val="Normal"/>
    <w:next w:val="Normal"/>
    <w:link w:val="Heading7Char"/>
    <w:uiPriority w:val="9"/>
    <w:semiHidden/>
    <w:unhideWhenUsed/>
    <w:qFormat/>
    <w:rsid w:val="00B74846"/>
    <w:pPr>
      <w:keepNext/>
      <w:keepLines/>
      <w:spacing w:before="40" w:after="0"/>
      <w:outlineLvl w:val="6"/>
    </w:pPr>
    <w:rPr>
      <w:rFonts w:asciiTheme="majorHAnsi" w:eastAsiaTheme="majorEastAsia" w:hAnsiTheme="majorHAnsi" w:cstheme="majorBidi"/>
      <w:i/>
      <w:iCs/>
      <w:color w:val="3D3D3D" w:themeColor="accent1" w:themeShade="80"/>
      <w:sz w:val="21"/>
      <w:szCs w:val="21"/>
    </w:rPr>
  </w:style>
  <w:style w:type="paragraph" w:styleId="Heading8">
    <w:name w:val="heading 8"/>
    <w:basedOn w:val="Normal"/>
    <w:next w:val="Normal"/>
    <w:link w:val="Heading8Char"/>
    <w:uiPriority w:val="9"/>
    <w:semiHidden/>
    <w:unhideWhenUsed/>
    <w:qFormat/>
    <w:rsid w:val="00B74846"/>
    <w:pPr>
      <w:keepNext/>
      <w:keepLines/>
      <w:spacing w:before="40" w:after="0"/>
      <w:outlineLvl w:val="7"/>
    </w:pPr>
    <w:rPr>
      <w:rFonts w:asciiTheme="majorHAnsi" w:eastAsiaTheme="majorEastAsia" w:hAnsiTheme="majorHAnsi" w:cstheme="majorBidi"/>
      <w:b/>
      <w:bCs/>
      <w:color w:val="D1282E" w:themeColor="text2"/>
    </w:rPr>
  </w:style>
  <w:style w:type="paragraph" w:styleId="Heading9">
    <w:name w:val="heading 9"/>
    <w:basedOn w:val="Normal"/>
    <w:next w:val="Normal"/>
    <w:link w:val="Heading9Char"/>
    <w:uiPriority w:val="9"/>
    <w:semiHidden/>
    <w:unhideWhenUsed/>
    <w:qFormat/>
    <w:rsid w:val="00B74846"/>
    <w:pPr>
      <w:keepNext/>
      <w:keepLines/>
      <w:spacing w:before="40" w:after="0"/>
      <w:outlineLvl w:val="8"/>
    </w:pPr>
    <w:rPr>
      <w:rFonts w:asciiTheme="majorHAnsi" w:eastAsiaTheme="majorEastAsia" w:hAnsiTheme="majorHAnsi" w:cstheme="majorBidi"/>
      <w:b/>
      <w:bCs/>
      <w:i/>
      <w:iCs/>
      <w:color w:val="D1282E"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1300F"/>
    <w:pPr>
      <w:tabs>
        <w:tab w:val="center" w:pos="4320"/>
        <w:tab w:val="right" w:pos="8640"/>
      </w:tabs>
    </w:pPr>
    <w:rPr>
      <w:rFonts w:ascii="Times New Roman" w:hAnsi="Times New Roman" w:cs="Times New Roman"/>
      <w:sz w:val="24"/>
    </w:rPr>
  </w:style>
  <w:style w:type="paragraph" w:styleId="Footer">
    <w:name w:val="footer"/>
    <w:basedOn w:val="Normal"/>
    <w:link w:val="FooterChar"/>
    <w:uiPriority w:val="99"/>
    <w:rsid w:val="0031300F"/>
    <w:pPr>
      <w:tabs>
        <w:tab w:val="center" w:pos="4320"/>
        <w:tab w:val="right" w:pos="8640"/>
      </w:tabs>
    </w:pPr>
    <w:rPr>
      <w:rFonts w:ascii="Times New Roman" w:hAnsi="Times New Roman" w:cs="Times New Roman"/>
      <w:sz w:val="24"/>
    </w:rPr>
  </w:style>
  <w:style w:type="paragraph" w:styleId="BodyTextIndent2">
    <w:name w:val="Body Text Indent 2"/>
    <w:basedOn w:val="Normal"/>
    <w:rsid w:val="0031300F"/>
    <w:pPr>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ind w:left="720" w:hanging="720"/>
    </w:pPr>
    <w:rPr>
      <w:rFonts w:ascii="Times New Roman" w:hAnsi="Times New Roman" w:cs="Times New Roman"/>
      <w:sz w:val="24"/>
    </w:rPr>
  </w:style>
  <w:style w:type="paragraph" w:styleId="BodyText">
    <w:name w:val="Body Text"/>
    <w:basedOn w:val="Normal"/>
    <w:rsid w:val="0031300F"/>
    <w:rPr>
      <w:rFonts w:ascii="Times New Roman" w:hAnsi="Times New Roman" w:cs="Times New Roman"/>
      <w:sz w:val="24"/>
    </w:rPr>
  </w:style>
  <w:style w:type="character" w:styleId="PageNumber">
    <w:name w:val="page number"/>
    <w:basedOn w:val="DefaultParagraphFont"/>
    <w:rsid w:val="0031300F"/>
  </w:style>
  <w:style w:type="character" w:styleId="Emphasis">
    <w:name w:val="Emphasis"/>
    <w:basedOn w:val="DefaultParagraphFont"/>
    <w:uiPriority w:val="20"/>
    <w:qFormat/>
    <w:rsid w:val="00B74846"/>
    <w:rPr>
      <w:i/>
      <w:iCs/>
    </w:rPr>
  </w:style>
  <w:style w:type="character" w:customStyle="1" w:styleId="Heading1Char">
    <w:name w:val="Heading 1 Char"/>
    <w:basedOn w:val="DefaultParagraphFont"/>
    <w:link w:val="Heading1"/>
    <w:uiPriority w:val="9"/>
    <w:rsid w:val="00B74846"/>
    <w:rPr>
      <w:rFonts w:asciiTheme="majorHAnsi" w:eastAsiaTheme="majorEastAsia" w:hAnsiTheme="majorHAnsi" w:cstheme="majorBidi"/>
      <w:color w:val="5B5B5B" w:themeColor="accent1" w:themeShade="BF"/>
      <w:sz w:val="32"/>
      <w:szCs w:val="32"/>
    </w:rPr>
  </w:style>
  <w:style w:type="character" w:customStyle="1" w:styleId="Heading2Char">
    <w:name w:val="Heading 2 Char"/>
    <w:basedOn w:val="DefaultParagraphFont"/>
    <w:link w:val="Heading2"/>
    <w:uiPriority w:val="9"/>
    <w:semiHidden/>
    <w:rsid w:val="00B74846"/>
    <w:rPr>
      <w:rFonts w:asciiTheme="majorHAnsi" w:eastAsiaTheme="majorEastAsia" w:hAnsiTheme="majorHAnsi" w:cstheme="majorBidi"/>
      <w:color w:val="404040" w:themeColor="text1" w:themeTint="BF"/>
      <w:sz w:val="28"/>
      <w:szCs w:val="28"/>
    </w:rPr>
  </w:style>
  <w:style w:type="character" w:styleId="Hyperlink">
    <w:name w:val="Hyperlink"/>
    <w:basedOn w:val="DefaultParagraphFont"/>
    <w:uiPriority w:val="99"/>
    <w:unhideWhenUsed/>
    <w:rsid w:val="006E1F73"/>
    <w:rPr>
      <w:color w:val="0000FF"/>
      <w:u w:val="single"/>
    </w:rPr>
  </w:style>
  <w:style w:type="character" w:styleId="FollowedHyperlink">
    <w:name w:val="FollowedHyperlink"/>
    <w:basedOn w:val="DefaultParagraphFont"/>
    <w:rsid w:val="006E1F73"/>
    <w:rPr>
      <w:color w:val="969696" w:themeColor="followedHyperlink"/>
      <w:u w:val="single"/>
    </w:rPr>
  </w:style>
  <w:style w:type="paragraph" w:styleId="BalloonText">
    <w:name w:val="Balloon Text"/>
    <w:basedOn w:val="Normal"/>
    <w:link w:val="BalloonTextChar"/>
    <w:rsid w:val="00184827"/>
    <w:rPr>
      <w:rFonts w:ascii="Tahoma" w:hAnsi="Tahoma" w:cs="Tahoma"/>
      <w:sz w:val="16"/>
      <w:szCs w:val="16"/>
    </w:rPr>
  </w:style>
  <w:style w:type="character" w:customStyle="1" w:styleId="BalloonTextChar">
    <w:name w:val="Balloon Text Char"/>
    <w:basedOn w:val="DefaultParagraphFont"/>
    <w:link w:val="BalloonText"/>
    <w:rsid w:val="00184827"/>
    <w:rPr>
      <w:rFonts w:ascii="Tahoma" w:hAnsi="Tahoma" w:cs="Tahoma"/>
      <w:sz w:val="16"/>
      <w:szCs w:val="16"/>
    </w:rPr>
  </w:style>
  <w:style w:type="character" w:customStyle="1" w:styleId="FooterChar">
    <w:name w:val="Footer Char"/>
    <w:basedOn w:val="DefaultParagraphFont"/>
    <w:link w:val="Footer"/>
    <w:uiPriority w:val="99"/>
    <w:rsid w:val="00963C25"/>
    <w:rPr>
      <w:sz w:val="24"/>
    </w:rPr>
  </w:style>
  <w:style w:type="paragraph" w:styleId="ListParagraph">
    <w:name w:val="List Paragraph"/>
    <w:basedOn w:val="Normal"/>
    <w:uiPriority w:val="34"/>
    <w:qFormat/>
    <w:rsid w:val="00810EEF"/>
    <w:pPr>
      <w:ind w:left="720"/>
      <w:contextualSpacing/>
    </w:pPr>
  </w:style>
  <w:style w:type="character" w:styleId="CommentReference">
    <w:name w:val="annotation reference"/>
    <w:basedOn w:val="DefaultParagraphFont"/>
    <w:rsid w:val="00F00089"/>
    <w:rPr>
      <w:sz w:val="16"/>
      <w:szCs w:val="16"/>
    </w:rPr>
  </w:style>
  <w:style w:type="paragraph" w:styleId="CommentText">
    <w:name w:val="annotation text"/>
    <w:basedOn w:val="Normal"/>
    <w:link w:val="CommentTextChar"/>
    <w:rsid w:val="00F00089"/>
  </w:style>
  <w:style w:type="character" w:customStyle="1" w:styleId="CommentTextChar">
    <w:name w:val="Comment Text Char"/>
    <w:basedOn w:val="DefaultParagraphFont"/>
    <w:link w:val="CommentText"/>
    <w:rsid w:val="00F00089"/>
    <w:rPr>
      <w:rFonts w:ascii="Arial" w:hAnsi="Arial" w:cs="Arial"/>
    </w:rPr>
  </w:style>
  <w:style w:type="paragraph" w:styleId="CommentSubject">
    <w:name w:val="annotation subject"/>
    <w:basedOn w:val="CommentText"/>
    <w:next w:val="CommentText"/>
    <w:link w:val="CommentSubjectChar"/>
    <w:rsid w:val="00F00089"/>
    <w:rPr>
      <w:b/>
      <w:bCs/>
    </w:rPr>
  </w:style>
  <w:style w:type="character" w:customStyle="1" w:styleId="CommentSubjectChar">
    <w:name w:val="Comment Subject Char"/>
    <w:basedOn w:val="CommentTextChar"/>
    <w:link w:val="CommentSubject"/>
    <w:rsid w:val="00F00089"/>
    <w:rPr>
      <w:rFonts w:ascii="Arial" w:hAnsi="Arial" w:cs="Arial"/>
      <w:b/>
      <w:bCs/>
    </w:rPr>
  </w:style>
  <w:style w:type="table" w:styleId="TableGrid">
    <w:name w:val="Table Grid"/>
    <w:basedOn w:val="TableNormal"/>
    <w:uiPriority w:val="59"/>
    <w:rsid w:val="003E7F3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D4794"/>
    <w:rPr>
      <w:rFonts w:ascii="Arial" w:hAnsi="Arial" w:cs="Arial"/>
      <w:szCs w:val="24"/>
    </w:rPr>
  </w:style>
  <w:style w:type="character" w:styleId="UnresolvedMention">
    <w:name w:val="Unresolved Mention"/>
    <w:basedOn w:val="DefaultParagraphFont"/>
    <w:uiPriority w:val="99"/>
    <w:semiHidden/>
    <w:unhideWhenUsed/>
    <w:rsid w:val="002723FA"/>
    <w:rPr>
      <w:color w:val="605E5C"/>
      <w:shd w:val="clear" w:color="auto" w:fill="E1DFDD"/>
    </w:rPr>
  </w:style>
  <w:style w:type="character" w:customStyle="1" w:styleId="Heading3Char">
    <w:name w:val="Heading 3 Char"/>
    <w:basedOn w:val="DefaultParagraphFont"/>
    <w:link w:val="Heading3"/>
    <w:uiPriority w:val="9"/>
    <w:semiHidden/>
    <w:rsid w:val="00B74846"/>
    <w:rPr>
      <w:rFonts w:asciiTheme="majorHAnsi" w:eastAsiaTheme="majorEastAsia" w:hAnsiTheme="majorHAnsi" w:cstheme="majorBidi"/>
      <w:color w:val="D1282E" w:themeColor="text2"/>
      <w:sz w:val="24"/>
      <w:szCs w:val="24"/>
    </w:rPr>
  </w:style>
  <w:style w:type="character" w:customStyle="1" w:styleId="Heading4Char">
    <w:name w:val="Heading 4 Char"/>
    <w:basedOn w:val="DefaultParagraphFont"/>
    <w:link w:val="Heading4"/>
    <w:uiPriority w:val="9"/>
    <w:semiHidden/>
    <w:rsid w:val="00B7484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B74846"/>
    <w:rPr>
      <w:rFonts w:asciiTheme="majorHAnsi" w:eastAsiaTheme="majorEastAsia" w:hAnsiTheme="majorHAnsi" w:cstheme="majorBidi"/>
      <w:color w:val="D1282E" w:themeColor="text2"/>
      <w:sz w:val="22"/>
      <w:szCs w:val="22"/>
    </w:rPr>
  </w:style>
  <w:style w:type="character" w:customStyle="1" w:styleId="Heading6Char">
    <w:name w:val="Heading 6 Char"/>
    <w:basedOn w:val="DefaultParagraphFont"/>
    <w:link w:val="Heading6"/>
    <w:uiPriority w:val="9"/>
    <w:semiHidden/>
    <w:rsid w:val="00B74846"/>
    <w:rPr>
      <w:rFonts w:asciiTheme="majorHAnsi" w:eastAsiaTheme="majorEastAsia" w:hAnsiTheme="majorHAnsi" w:cstheme="majorBidi"/>
      <w:i/>
      <w:iCs/>
      <w:color w:val="D1282E" w:themeColor="text2"/>
      <w:sz w:val="21"/>
      <w:szCs w:val="21"/>
    </w:rPr>
  </w:style>
  <w:style w:type="character" w:customStyle="1" w:styleId="Heading7Char">
    <w:name w:val="Heading 7 Char"/>
    <w:basedOn w:val="DefaultParagraphFont"/>
    <w:link w:val="Heading7"/>
    <w:uiPriority w:val="9"/>
    <w:semiHidden/>
    <w:rsid w:val="00B74846"/>
    <w:rPr>
      <w:rFonts w:asciiTheme="majorHAnsi" w:eastAsiaTheme="majorEastAsia" w:hAnsiTheme="majorHAnsi" w:cstheme="majorBidi"/>
      <w:i/>
      <w:iCs/>
      <w:color w:val="3D3D3D" w:themeColor="accent1" w:themeShade="80"/>
      <w:sz w:val="21"/>
      <w:szCs w:val="21"/>
    </w:rPr>
  </w:style>
  <w:style w:type="character" w:customStyle="1" w:styleId="Heading8Char">
    <w:name w:val="Heading 8 Char"/>
    <w:basedOn w:val="DefaultParagraphFont"/>
    <w:link w:val="Heading8"/>
    <w:uiPriority w:val="9"/>
    <w:semiHidden/>
    <w:rsid w:val="00B74846"/>
    <w:rPr>
      <w:rFonts w:asciiTheme="majorHAnsi" w:eastAsiaTheme="majorEastAsia" w:hAnsiTheme="majorHAnsi" w:cstheme="majorBidi"/>
      <w:b/>
      <w:bCs/>
      <w:color w:val="D1282E" w:themeColor="text2"/>
    </w:rPr>
  </w:style>
  <w:style w:type="character" w:customStyle="1" w:styleId="Heading9Char">
    <w:name w:val="Heading 9 Char"/>
    <w:basedOn w:val="DefaultParagraphFont"/>
    <w:link w:val="Heading9"/>
    <w:uiPriority w:val="9"/>
    <w:semiHidden/>
    <w:rsid w:val="00B74846"/>
    <w:rPr>
      <w:rFonts w:asciiTheme="majorHAnsi" w:eastAsiaTheme="majorEastAsia" w:hAnsiTheme="majorHAnsi" w:cstheme="majorBidi"/>
      <w:b/>
      <w:bCs/>
      <w:i/>
      <w:iCs/>
      <w:color w:val="D1282E" w:themeColor="text2"/>
    </w:rPr>
  </w:style>
  <w:style w:type="paragraph" w:styleId="Caption">
    <w:name w:val="caption"/>
    <w:basedOn w:val="Normal"/>
    <w:next w:val="Normal"/>
    <w:uiPriority w:val="35"/>
    <w:semiHidden/>
    <w:unhideWhenUsed/>
    <w:qFormat/>
    <w:rsid w:val="00B74846"/>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74846"/>
    <w:pPr>
      <w:spacing w:after="0" w:line="240" w:lineRule="auto"/>
      <w:contextualSpacing/>
    </w:pPr>
    <w:rPr>
      <w:rFonts w:asciiTheme="majorHAnsi" w:eastAsiaTheme="majorEastAsia" w:hAnsiTheme="majorHAnsi" w:cstheme="majorBidi"/>
      <w:color w:val="7A7A7A" w:themeColor="accent1"/>
      <w:spacing w:val="-10"/>
      <w:sz w:val="56"/>
      <w:szCs w:val="56"/>
    </w:rPr>
  </w:style>
  <w:style w:type="character" w:customStyle="1" w:styleId="TitleChar">
    <w:name w:val="Title Char"/>
    <w:basedOn w:val="DefaultParagraphFont"/>
    <w:link w:val="Title"/>
    <w:uiPriority w:val="10"/>
    <w:rsid w:val="00B74846"/>
    <w:rPr>
      <w:rFonts w:asciiTheme="majorHAnsi" w:eastAsiaTheme="majorEastAsia" w:hAnsiTheme="majorHAnsi" w:cstheme="majorBidi"/>
      <w:color w:val="7A7A7A" w:themeColor="accent1"/>
      <w:spacing w:val="-10"/>
      <w:sz w:val="56"/>
      <w:szCs w:val="56"/>
    </w:rPr>
  </w:style>
  <w:style w:type="paragraph" w:styleId="Subtitle">
    <w:name w:val="Subtitle"/>
    <w:basedOn w:val="Normal"/>
    <w:next w:val="Normal"/>
    <w:link w:val="SubtitleChar"/>
    <w:uiPriority w:val="11"/>
    <w:qFormat/>
    <w:rsid w:val="00B74846"/>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74846"/>
    <w:rPr>
      <w:rFonts w:asciiTheme="majorHAnsi" w:eastAsiaTheme="majorEastAsia" w:hAnsiTheme="majorHAnsi" w:cstheme="majorBidi"/>
      <w:sz w:val="24"/>
      <w:szCs w:val="24"/>
    </w:rPr>
  </w:style>
  <w:style w:type="character" w:styleId="Strong">
    <w:name w:val="Strong"/>
    <w:basedOn w:val="DefaultParagraphFont"/>
    <w:uiPriority w:val="22"/>
    <w:qFormat/>
    <w:rsid w:val="00B74846"/>
    <w:rPr>
      <w:b/>
      <w:bCs/>
    </w:rPr>
  </w:style>
  <w:style w:type="paragraph" w:styleId="NoSpacing">
    <w:name w:val="No Spacing"/>
    <w:uiPriority w:val="1"/>
    <w:qFormat/>
    <w:rsid w:val="00B74846"/>
    <w:pPr>
      <w:spacing w:after="0" w:line="240" w:lineRule="auto"/>
    </w:pPr>
  </w:style>
  <w:style w:type="paragraph" w:styleId="Quote">
    <w:name w:val="Quote"/>
    <w:basedOn w:val="Normal"/>
    <w:next w:val="Normal"/>
    <w:link w:val="QuoteChar"/>
    <w:uiPriority w:val="29"/>
    <w:qFormat/>
    <w:rsid w:val="00B7484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74846"/>
    <w:rPr>
      <w:i/>
      <w:iCs/>
      <w:color w:val="404040" w:themeColor="text1" w:themeTint="BF"/>
    </w:rPr>
  </w:style>
  <w:style w:type="paragraph" w:styleId="IntenseQuote">
    <w:name w:val="Intense Quote"/>
    <w:basedOn w:val="Normal"/>
    <w:next w:val="Normal"/>
    <w:link w:val="IntenseQuoteChar"/>
    <w:uiPriority w:val="30"/>
    <w:qFormat/>
    <w:rsid w:val="00B74846"/>
    <w:pPr>
      <w:pBdr>
        <w:left w:val="single" w:sz="18" w:space="12" w:color="7A7A7A" w:themeColor="accent1"/>
      </w:pBdr>
      <w:spacing w:before="100" w:beforeAutospacing="1" w:line="300" w:lineRule="auto"/>
      <w:ind w:left="1224" w:right="1224"/>
    </w:pPr>
    <w:rPr>
      <w:rFonts w:asciiTheme="majorHAnsi" w:eastAsiaTheme="majorEastAsia" w:hAnsiTheme="majorHAnsi" w:cstheme="majorBidi"/>
      <w:color w:val="7A7A7A" w:themeColor="accent1"/>
      <w:sz w:val="28"/>
      <w:szCs w:val="28"/>
    </w:rPr>
  </w:style>
  <w:style w:type="character" w:customStyle="1" w:styleId="IntenseQuoteChar">
    <w:name w:val="Intense Quote Char"/>
    <w:basedOn w:val="DefaultParagraphFont"/>
    <w:link w:val="IntenseQuote"/>
    <w:uiPriority w:val="30"/>
    <w:rsid w:val="00B74846"/>
    <w:rPr>
      <w:rFonts w:asciiTheme="majorHAnsi" w:eastAsiaTheme="majorEastAsia" w:hAnsiTheme="majorHAnsi" w:cstheme="majorBidi"/>
      <w:color w:val="7A7A7A" w:themeColor="accent1"/>
      <w:sz w:val="28"/>
      <w:szCs w:val="28"/>
    </w:rPr>
  </w:style>
  <w:style w:type="character" w:styleId="SubtleEmphasis">
    <w:name w:val="Subtle Emphasis"/>
    <w:basedOn w:val="DefaultParagraphFont"/>
    <w:uiPriority w:val="19"/>
    <w:qFormat/>
    <w:rsid w:val="00B74846"/>
    <w:rPr>
      <w:i/>
      <w:iCs/>
      <w:color w:val="404040" w:themeColor="text1" w:themeTint="BF"/>
    </w:rPr>
  </w:style>
  <w:style w:type="character" w:styleId="IntenseEmphasis">
    <w:name w:val="Intense Emphasis"/>
    <w:basedOn w:val="DefaultParagraphFont"/>
    <w:uiPriority w:val="21"/>
    <w:qFormat/>
    <w:rsid w:val="00B74846"/>
    <w:rPr>
      <w:b/>
      <w:bCs/>
      <w:i/>
      <w:iCs/>
    </w:rPr>
  </w:style>
  <w:style w:type="character" w:styleId="SubtleReference">
    <w:name w:val="Subtle Reference"/>
    <w:basedOn w:val="DefaultParagraphFont"/>
    <w:uiPriority w:val="31"/>
    <w:qFormat/>
    <w:rsid w:val="00B7484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74846"/>
    <w:rPr>
      <w:b/>
      <w:bCs/>
      <w:smallCaps/>
      <w:spacing w:val="5"/>
      <w:u w:val="single"/>
    </w:rPr>
  </w:style>
  <w:style w:type="character" w:styleId="BookTitle">
    <w:name w:val="Book Title"/>
    <w:basedOn w:val="DefaultParagraphFont"/>
    <w:uiPriority w:val="33"/>
    <w:qFormat/>
    <w:rsid w:val="00B74846"/>
    <w:rPr>
      <w:b/>
      <w:bCs/>
      <w:smallCaps/>
    </w:rPr>
  </w:style>
  <w:style w:type="paragraph" w:styleId="TOCHeading">
    <w:name w:val="TOC Heading"/>
    <w:basedOn w:val="Heading1"/>
    <w:next w:val="Normal"/>
    <w:uiPriority w:val="39"/>
    <w:semiHidden/>
    <w:unhideWhenUsed/>
    <w:qFormat/>
    <w:rsid w:val="00B74846"/>
    <w:pPr>
      <w:outlineLvl w:val="9"/>
    </w:pPr>
  </w:style>
  <w:style w:type="paragraph" w:customStyle="1" w:styleId="WPPHeading1">
    <w:name w:val="WPP Heading 1"/>
    <w:basedOn w:val="Normal"/>
    <w:link w:val="WPPHeading1Char"/>
    <w:qFormat/>
    <w:rsid w:val="006F2AB0"/>
    <w:pPr>
      <w:spacing w:after="0"/>
    </w:pPr>
    <w:rPr>
      <w:rFonts w:ascii="Calibri Light" w:hAnsi="Calibri Light" w:cs="Calibri Light"/>
      <w:color w:val="3C5184" w:themeColor="accent3" w:themeShade="BF"/>
      <w:sz w:val="28"/>
      <w:szCs w:val="28"/>
    </w:rPr>
  </w:style>
  <w:style w:type="paragraph" w:customStyle="1" w:styleId="WPPTitle">
    <w:name w:val="WPP Title"/>
    <w:basedOn w:val="Normal"/>
    <w:link w:val="WPPTitleChar"/>
    <w:qFormat/>
    <w:rsid w:val="00372EF8"/>
    <w:pPr>
      <w:spacing w:after="0"/>
      <w:jc w:val="center"/>
    </w:pPr>
    <w:rPr>
      <w:b/>
      <w:sz w:val="28"/>
      <w:szCs w:val="28"/>
    </w:rPr>
  </w:style>
  <w:style w:type="character" w:customStyle="1" w:styleId="WPPHeading1Char">
    <w:name w:val="WPP Heading 1 Char"/>
    <w:basedOn w:val="DefaultParagraphFont"/>
    <w:link w:val="WPPHeading1"/>
    <w:rsid w:val="006F2AB0"/>
    <w:rPr>
      <w:rFonts w:ascii="Calibri Light" w:hAnsi="Calibri Light" w:cs="Calibri Light"/>
      <w:color w:val="3C5184" w:themeColor="accent3" w:themeShade="BF"/>
      <w:sz w:val="28"/>
      <w:szCs w:val="28"/>
    </w:rPr>
  </w:style>
  <w:style w:type="paragraph" w:customStyle="1" w:styleId="WPPNormal">
    <w:name w:val="WPP Normal"/>
    <w:basedOn w:val="Normal"/>
    <w:link w:val="WPPNormalChar"/>
    <w:qFormat/>
    <w:rsid w:val="00C30D2F"/>
    <w:rPr>
      <w:rFonts w:eastAsia="Calibri" w:cstheme="minorHAnsi"/>
      <w:sz w:val="22"/>
    </w:rPr>
  </w:style>
  <w:style w:type="character" w:customStyle="1" w:styleId="WPPTitleChar">
    <w:name w:val="WPP Title Char"/>
    <w:basedOn w:val="DefaultParagraphFont"/>
    <w:link w:val="WPPTitle"/>
    <w:rsid w:val="00372EF8"/>
    <w:rPr>
      <w:b/>
      <w:sz w:val="28"/>
      <w:szCs w:val="28"/>
    </w:rPr>
  </w:style>
  <w:style w:type="paragraph" w:customStyle="1" w:styleId="WPPTitle2">
    <w:name w:val="WPP Title2"/>
    <w:basedOn w:val="Normal"/>
    <w:link w:val="WPPTitle2Char"/>
    <w:qFormat/>
    <w:rsid w:val="00C30D2F"/>
    <w:pPr>
      <w:spacing w:after="0"/>
      <w:jc w:val="center"/>
    </w:pPr>
    <w:rPr>
      <w:rFonts w:cstheme="minorHAnsi"/>
      <w:b/>
    </w:rPr>
  </w:style>
  <w:style w:type="character" w:customStyle="1" w:styleId="WPPNormalChar">
    <w:name w:val="WPP Normal Char"/>
    <w:basedOn w:val="DefaultParagraphFont"/>
    <w:link w:val="WPPNormal"/>
    <w:rsid w:val="00C30D2F"/>
    <w:rPr>
      <w:rFonts w:eastAsia="Calibri" w:cstheme="minorHAnsi"/>
      <w:sz w:val="22"/>
    </w:rPr>
  </w:style>
  <w:style w:type="paragraph" w:customStyle="1" w:styleId="WPPSectionHead">
    <w:name w:val="WPP SectionHead"/>
    <w:basedOn w:val="Normal"/>
    <w:link w:val="WPPSectionHeadChar"/>
    <w:rsid w:val="00EF4F22"/>
    <w:pPr>
      <w:numPr>
        <w:numId w:val="5"/>
      </w:numPr>
      <w:tabs>
        <w:tab w:val="left" w:pos="720"/>
      </w:tabs>
    </w:pPr>
    <w:rPr>
      <w:rFonts w:ascii="Calibri Light" w:hAnsi="Calibri Light" w:cs="Calibri Light"/>
      <w:b/>
      <w:caps/>
      <w:sz w:val="24"/>
      <w:szCs w:val="24"/>
    </w:rPr>
  </w:style>
  <w:style w:type="character" w:customStyle="1" w:styleId="WPPTitle2Char">
    <w:name w:val="WPP Title2 Char"/>
    <w:basedOn w:val="DefaultParagraphFont"/>
    <w:link w:val="WPPTitle2"/>
    <w:rsid w:val="00C30D2F"/>
    <w:rPr>
      <w:rFonts w:cstheme="minorHAnsi"/>
      <w:b/>
    </w:rPr>
  </w:style>
  <w:style w:type="numbering" w:customStyle="1" w:styleId="WPPList">
    <w:name w:val="WPP List"/>
    <w:uiPriority w:val="99"/>
    <w:rsid w:val="00023885"/>
    <w:pPr>
      <w:numPr>
        <w:numId w:val="6"/>
      </w:numPr>
    </w:pPr>
  </w:style>
  <w:style w:type="character" w:customStyle="1" w:styleId="WPPSectionHeadChar">
    <w:name w:val="WPP SectionHead Char"/>
    <w:basedOn w:val="DefaultParagraphFont"/>
    <w:link w:val="WPPSectionHead"/>
    <w:rsid w:val="00EF4F22"/>
    <w:rPr>
      <w:rFonts w:ascii="Calibri Light" w:hAnsi="Calibri Light" w:cs="Calibri Light"/>
      <w:b/>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p.wpp@mas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ass.gov/guides/watershed-planning-progra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ep.wpp@mass.gov"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2023-05-19T13:31:40+00:00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9744e9b9-59e9-46c4-aff5-46e6ee715a6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3E2196A7-C731-4B42-BE6F-E0093E3CD720}">
  <ds:schemaRefs>
    <ds:schemaRef ds:uri="http://schemas.openxmlformats.org/officeDocument/2006/bibliography"/>
  </ds:schemaRefs>
</ds:datastoreItem>
</file>

<file path=customXml/itemProps2.xml><?xml version="1.0" encoding="utf-8"?>
<ds:datastoreItem xmlns:ds="http://schemas.openxmlformats.org/officeDocument/2006/customXml" ds:itemID="{C305EEAE-DC5F-493C-BEC7-A739FC29CF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26ADB8-CA0E-4D9F-B631-73A4642674DE}"/>
</file>

<file path=customXml/itemProps4.xml><?xml version="1.0" encoding="utf-8"?>
<ds:datastoreItem xmlns:ds="http://schemas.openxmlformats.org/officeDocument/2006/customXml" ds:itemID="{5449AF87-33F6-4323-AFB4-DD1AFC5B3014}">
  <ds:schemaRefs>
    <ds:schemaRef ds:uri="http://schemas.microsoft.com/sharepoint/v3/contenttype/forms"/>
  </ds:schemaRefs>
</ds:datastoreItem>
</file>

<file path=customXml/itemProps5.xml><?xml version="1.0" encoding="utf-8"?>
<ds:datastoreItem xmlns:ds="http://schemas.openxmlformats.org/officeDocument/2006/customXml" ds:itemID="{11F98A5F-7C72-44CE-9B63-26B1386A7276}"/>
</file>

<file path=docProps/app.xml><?xml version="1.0" encoding="utf-8"?>
<Properties xmlns="http://schemas.openxmlformats.org/officeDocument/2006/extended-properties" xmlns:vt="http://schemas.openxmlformats.org/officeDocument/2006/docPropsVTypes">
  <Template>Normal</Template>
  <TotalTime>78</TotalTime>
  <Pages>11</Pages>
  <Words>4527</Words>
  <Characters>23634</Characters>
  <Application>Microsoft Office Word</Application>
  <DocSecurity>0</DocSecurity>
  <Lines>422</Lines>
  <Paragraphs>238</Paragraphs>
  <ScaleCrop>false</ScaleCrop>
  <HeadingPairs>
    <vt:vector size="2" baseType="variant">
      <vt:variant>
        <vt:lpstr>Title</vt:lpstr>
      </vt:variant>
      <vt:variant>
        <vt:i4>1</vt:i4>
      </vt:variant>
    </vt:vector>
  </HeadingPairs>
  <TitlesOfParts>
    <vt:vector size="1" baseType="lpstr">
      <vt:lpstr>TD-700 Fluorometer-Draft 2001</vt:lpstr>
    </vt:vector>
  </TitlesOfParts>
  <Company>Commonwealth of Massachusetts</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TD-700 Fluorometer-Draft 2001</dc:title>
  <dc:subject/>
  <dc:creator>jbeskenis</dc:creator>
  <cp:keywords/>
  <cp:lastModifiedBy>Flint, Suzanne (DEP)</cp:lastModifiedBy>
  <cp:revision>68</cp:revision>
  <cp:lastPrinted>2017-06-14T23:09:00Z</cp:lastPrinted>
  <dcterms:created xsi:type="dcterms:W3CDTF">2023-05-06T22:21:00Z</dcterms:created>
  <dcterms:modified xsi:type="dcterms:W3CDTF">2023-05-15T17:05:00Z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0x0101003BB64ABE98F5B045B86FA788FD2AB817</vt:lpwstr>
  </property>
</Properties>
</file>